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81B1D" w14:textId="28EF5424" w:rsidR="00D5522C" w:rsidRDefault="009D3761" w:rsidP="009D3761">
      <w:pPr>
        <w:jc w:val="right"/>
        <w:rPr>
          <w:b/>
          <w:szCs w:val="20"/>
        </w:rPr>
      </w:pPr>
      <w:r>
        <w:rPr>
          <w:b/>
          <w:szCs w:val="20"/>
        </w:rPr>
        <w:t>Anexa III.7</w:t>
      </w:r>
    </w:p>
    <w:p w14:paraId="5F326ED0" w14:textId="77777777" w:rsidR="004A0B4E" w:rsidRDefault="004A0B4E" w:rsidP="00A46DEC">
      <w:pPr>
        <w:spacing w:line="276" w:lineRule="auto"/>
        <w:jc w:val="center"/>
        <w:rPr>
          <w:b/>
          <w:szCs w:val="20"/>
        </w:rPr>
      </w:pPr>
    </w:p>
    <w:p w14:paraId="114CD192" w14:textId="77777777" w:rsidR="004A0B4E" w:rsidRDefault="004A0B4E" w:rsidP="00A46DEC">
      <w:pPr>
        <w:spacing w:line="276" w:lineRule="auto"/>
        <w:jc w:val="center"/>
        <w:rPr>
          <w:b/>
          <w:szCs w:val="20"/>
        </w:rPr>
      </w:pPr>
    </w:p>
    <w:p w14:paraId="3D8FFF3C" w14:textId="77777777" w:rsidR="008004F4" w:rsidRDefault="006F3F49" w:rsidP="00A46DEC">
      <w:pPr>
        <w:spacing w:line="276" w:lineRule="auto"/>
        <w:jc w:val="center"/>
        <w:rPr>
          <w:b/>
          <w:szCs w:val="20"/>
        </w:rPr>
      </w:pPr>
      <w:r w:rsidRPr="00F42002">
        <w:rPr>
          <w:b/>
          <w:szCs w:val="20"/>
        </w:rPr>
        <w:t>Declarația</w:t>
      </w:r>
      <w:r w:rsidR="00C101BF" w:rsidRPr="00F42002">
        <w:rPr>
          <w:b/>
          <w:szCs w:val="20"/>
        </w:rPr>
        <w:t xml:space="preserve"> privind </w:t>
      </w:r>
      <w:r w:rsidR="00FB27F4" w:rsidRPr="00F42002">
        <w:rPr>
          <w:b/>
          <w:szCs w:val="20"/>
        </w:rPr>
        <w:t xml:space="preserve">asigurarea </w:t>
      </w:r>
      <w:r w:rsidR="008B2DA8" w:rsidRPr="00F42002">
        <w:rPr>
          <w:b/>
          <w:szCs w:val="20"/>
        </w:rPr>
        <w:t>nivelul</w:t>
      </w:r>
      <w:r w:rsidR="00FB27F4" w:rsidRPr="00F42002">
        <w:rPr>
          <w:b/>
          <w:szCs w:val="20"/>
        </w:rPr>
        <w:t>ui</w:t>
      </w:r>
      <w:r w:rsidR="008B2DA8" w:rsidRPr="00F42002">
        <w:rPr>
          <w:b/>
          <w:szCs w:val="20"/>
        </w:rPr>
        <w:t xml:space="preserve"> de calitate </w:t>
      </w:r>
      <w:r w:rsidRPr="00F42002">
        <w:rPr>
          <w:b/>
          <w:szCs w:val="20"/>
        </w:rPr>
        <w:t>corespunzător</w:t>
      </w:r>
      <w:r w:rsidR="008B2DA8" w:rsidRPr="00F42002">
        <w:rPr>
          <w:b/>
          <w:szCs w:val="20"/>
        </w:rPr>
        <w:t xml:space="preserve"> </w:t>
      </w:r>
    </w:p>
    <w:p w14:paraId="74250D0F" w14:textId="150D62B2" w:rsidR="00234CFC" w:rsidRPr="00F42002" w:rsidRDefault="008B2DA8" w:rsidP="00A46DEC">
      <w:pPr>
        <w:spacing w:line="276" w:lineRule="auto"/>
        <w:jc w:val="center"/>
        <w:rPr>
          <w:b/>
          <w:szCs w:val="20"/>
        </w:rPr>
      </w:pPr>
      <w:r w:rsidRPr="00F42002">
        <w:rPr>
          <w:b/>
          <w:szCs w:val="20"/>
        </w:rPr>
        <w:t>al</w:t>
      </w:r>
      <w:r w:rsidR="006F2AC7" w:rsidRPr="00F42002">
        <w:rPr>
          <w:b/>
          <w:szCs w:val="20"/>
        </w:rPr>
        <w:t xml:space="preserve"> </w:t>
      </w:r>
      <w:r w:rsidR="006F3F49" w:rsidRPr="00F42002">
        <w:rPr>
          <w:b/>
          <w:szCs w:val="20"/>
        </w:rPr>
        <w:t>documentațiilor</w:t>
      </w:r>
      <w:r w:rsidR="006F2AC7" w:rsidRPr="00F42002">
        <w:rPr>
          <w:b/>
          <w:szCs w:val="20"/>
        </w:rPr>
        <w:t xml:space="preserve"> tehnico-economice</w:t>
      </w:r>
      <w:r w:rsidR="00234CFC" w:rsidRPr="00F42002">
        <w:rPr>
          <w:b/>
          <w:szCs w:val="20"/>
        </w:rPr>
        <w:t xml:space="preserve"> </w:t>
      </w:r>
    </w:p>
    <w:p w14:paraId="4C72FD5F" w14:textId="77777777" w:rsidR="00844C52" w:rsidRPr="00F42002" w:rsidRDefault="00844C52" w:rsidP="00A46DEC">
      <w:pPr>
        <w:spacing w:line="276" w:lineRule="auto"/>
        <w:jc w:val="center"/>
        <w:rPr>
          <w:b/>
          <w:szCs w:val="20"/>
        </w:rPr>
      </w:pPr>
    </w:p>
    <w:p w14:paraId="726F0857" w14:textId="5194F808" w:rsidR="00234CFC" w:rsidRPr="00F42002" w:rsidRDefault="00844C52" w:rsidP="00A46DEC">
      <w:pPr>
        <w:spacing w:line="276" w:lineRule="auto"/>
        <w:jc w:val="center"/>
        <w:rPr>
          <w:i/>
          <w:szCs w:val="20"/>
        </w:rPr>
      </w:pPr>
      <w:r w:rsidRPr="00F42002">
        <w:rPr>
          <w:i/>
          <w:szCs w:val="20"/>
        </w:rPr>
        <w:t>(Ace</w:t>
      </w:r>
      <w:r w:rsidR="00F44661" w:rsidRPr="00F42002">
        <w:rPr>
          <w:i/>
          <w:szCs w:val="20"/>
        </w:rPr>
        <w:t>astă</w:t>
      </w:r>
      <w:r w:rsidR="00680138" w:rsidRPr="00F42002">
        <w:rPr>
          <w:i/>
          <w:szCs w:val="20"/>
        </w:rPr>
        <w:t xml:space="preserve"> </w:t>
      </w:r>
      <w:r w:rsidR="006F3F49" w:rsidRPr="00F42002">
        <w:rPr>
          <w:i/>
          <w:szCs w:val="20"/>
        </w:rPr>
        <w:t>declarație</w:t>
      </w:r>
      <w:r w:rsidR="00680138" w:rsidRPr="00F42002">
        <w:rPr>
          <w:i/>
          <w:szCs w:val="20"/>
        </w:rPr>
        <w:t xml:space="preserve"> </w:t>
      </w:r>
      <w:r w:rsidR="006F3F49" w:rsidRPr="00F42002">
        <w:rPr>
          <w:i/>
          <w:szCs w:val="20"/>
        </w:rPr>
        <w:t xml:space="preserve">va fi </w:t>
      </w:r>
      <w:r w:rsidR="00F44661" w:rsidRPr="00F42002">
        <w:rPr>
          <w:i/>
          <w:szCs w:val="20"/>
        </w:rPr>
        <w:t>prezentat</w:t>
      </w:r>
      <w:r w:rsidR="006F3F49" w:rsidRPr="00F42002">
        <w:rPr>
          <w:i/>
          <w:szCs w:val="20"/>
        </w:rPr>
        <w:t>ă</w:t>
      </w:r>
      <w:r w:rsidR="00C2342E" w:rsidRPr="00F42002">
        <w:rPr>
          <w:i/>
          <w:szCs w:val="20"/>
        </w:rPr>
        <w:t xml:space="preserve"> </w:t>
      </w:r>
      <w:r w:rsidR="004141E8" w:rsidRPr="00F42002">
        <w:rPr>
          <w:i/>
          <w:szCs w:val="20"/>
        </w:rPr>
        <w:t xml:space="preserve">la depunerea cererii de </w:t>
      </w:r>
      <w:proofErr w:type="spellStart"/>
      <w:r w:rsidR="004141E8" w:rsidRPr="00F42002">
        <w:rPr>
          <w:i/>
          <w:szCs w:val="20"/>
        </w:rPr>
        <w:t>finanţare</w:t>
      </w:r>
      <w:proofErr w:type="spellEnd"/>
      <w:r w:rsidR="00680138" w:rsidRPr="00F42002">
        <w:rPr>
          <w:i/>
          <w:szCs w:val="20"/>
        </w:rPr>
        <w:t xml:space="preserve">, </w:t>
      </w:r>
    </w:p>
    <w:p w14:paraId="289FE1DA" w14:textId="77777777" w:rsidR="00C101BF" w:rsidRPr="00F42002" w:rsidRDefault="00C101BF" w:rsidP="00A46DEC">
      <w:pPr>
        <w:spacing w:line="276" w:lineRule="auto"/>
        <w:jc w:val="both"/>
        <w:rPr>
          <w:szCs w:val="20"/>
        </w:rPr>
      </w:pPr>
    </w:p>
    <w:p w14:paraId="18A81F92" w14:textId="4CF3810A" w:rsidR="00C101BF" w:rsidRPr="00F42002" w:rsidRDefault="00C101BF" w:rsidP="00A46DEC">
      <w:pPr>
        <w:spacing w:line="276" w:lineRule="auto"/>
        <w:ind w:firstLine="708"/>
        <w:jc w:val="both"/>
        <w:rPr>
          <w:snapToGrid w:val="0"/>
          <w:szCs w:val="20"/>
        </w:rPr>
      </w:pPr>
      <w:r w:rsidRPr="00F42002">
        <w:rPr>
          <w:snapToGrid w:val="0"/>
          <w:szCs w:val="20"/>
        </w:rPr>
        <w:t>Subsemnatul</w:t>
      </w:r>
      <w:r w:rsidR="004410D8" w:rsidRPr="00F42002">
        <w:rPr>
          <w:snapToGrid w:val="0"/>
          <w:szCs w:val="20"/>
        </w:rPr>
        <w:t>/Subsemnata</w:t>
      </w:r>
      <w:r w:rsidR="00582F4C" w:rsidRPr="00F42002">
        <w:rPr>
          <w:snapToGrid w:val="0"/>
          <w:szCs w:val="20"/>
        </w:rPr>
        <w:t xml:space="preserve"> </w:t>
      </w:r>
      <w:r w:rsidR="00A46DEC" w:rsidRPr="00F42002">
        <w:rPr>
          <w:snapToGrid w:val="0"/>
          <w:szCs w:val="20"/>
        </w:rPr>
        <w:t>....................................</w:t>
      </w:r>
      <w:r w:rsidR="00582F4C" w:rsidRPr="00F42002">
        <w:rPr>
          <w:snapToGrid w:val="0"/>
          <w:szCs w:val="20"/>
        </w:rPr>
        <w:t>.</w:t>
      </w:r>
      <w:r w:rsidR="00A46DEC" w:rsidRPr="00F42002">
        <w:rPr>
          <w:snapToGrid w:val="0"/>
          <w:szCs w:val="20"/>
        </w:rPr>
        <w:t>...</w:t>
      </w:r>
      <w:r w:rsidR="00582F4C" w:rsidRPr="00F42002">
        <w:rPr>
          <w:snapToGrid w:val="0"/>
          <w:szCs w:val="20"/>
        </w:rPr>
        <w:t>..</w:t>
      </w:r>
      <w:r w:rsidR="00A46DEC" w:rsidRPr="00F42002">
        <w:rPr>
          <w:snapToGrid w:val="0"/>
          <w:szCs w:val="20"/>
        </w:rPr>
        <w:t xml:space="preserve">.. </w:t>
      </w:r>
      <w:r w:rsidRPr="00F42002">
        <w:rPr>
          <w:snapToGrid w:val="0"/>
          <w:szCs w:val="20"/>
        </w:rPr>
        <w:t xml:space="preserve">posesor al </w:t>
      </w:r>
      <w:r w:rsidR="004410D8" w:rsidRPr="00F42002">
        <w:rPr>
          <w:snapToGrid w:val="0"/>
          <w:szCs w:val="20"/>
        </w:rPr>
        <w:t>BI/</w:t>
      </w:r>
      <w:r w:rsidRPr="00F42002">
        <w:rPr>
          <w:snapToGrid w:val="0"/>
          <w:szCs w:val="20"/>
        </w:rPr>
        <w:t>CI</w:t>
      </w:r>
      <w:r w:rsidR="00CD4295" w:rsidRPr="00F42002">
        <w:rPr>
          <w:snapToGrid w:val="0"/>
          <w:szCs w:val="20"/>
        </w:rPr>
        <w:t xml:space="preserve"> ...</w:t>
      </w:r>
      <w:r w:rsidR="00582F4C" w:rsidRPr="00F42002">
        <w:rPr>
          <w:snapToGrid w:val="0"/>
          <w:szCs w:val="20"/>
        </w:rPr>
        <w:t xml:space="preserve">, </w:t>
      </w:r>
      <w:r w:rsidRPr="00F42002">
        <w:rPr>
          <w:snapToGrid w:val="0"/>
          <w:szCs w:val="20"/>
        </w:rPr>
        <w:t>seria</w:t>
      </w:r>
      <w:r w:rsidR="00A46DEC" w:rsidRPr="00F42002">
        <w:rPr>
          <w:snapToGrid w:val="0"/>
          <w:szCs w:val="20"/>
        </w:rPr>
        <w:t xml:space="preserve"> ....</w:t>
      </w:r>
      <w:r w:rsidR="00582F4C" w:rsidRPr="00F42002">
        <w:rPr>
          <w:snapToGrid w:val="0"/>
          <w:szCs w:val="20"/>
        </w:rPr>
        <w:t>,</w:t>
      </w:r>
      <w:r w:rsidR="00A46DEC" w:rsidRPr="00F42002">
        <w:rPr>
          <w:snapToGrid w:val="0"/>
          <w:szCs w:val="20"/>
        </w:rPr>
        <w:t xml:space="preserve"> </w:t>
      </w:r>
      <w:r w:rsidRPr="00F42002">
        <w:rPr>
          <w:snapToGrid w:val="0"/>
          <w:szCs w:val="20"/>
        </w:rPr>
        <w:t>nr</w:t>
      </w:r>
      <w:r w:rsidR="00A46DEC" w:rsidRPr="00F42002">
        <w:rPr>
          <w:snapToGrid w:val="0"/>
          <w:szCs w:val="20"/>
        </w:rPr>
        <w:t>. ............</w:t>
      </w:r>
      <w:r w:rsidRPr="00F42002">
        <w:rPr>
          <w:snapToGrid w:val="0"/>
          <w:szCs w:val="20"/>
        </w:rPr>
        <w:t>, CNP n</w:t>
      </w:r>
      <w:r w:rsidR="00A46DEC" w:rsidRPr="00F42002">
        <w:rPr>
          <w:snapToGrid w:val="0"/>
          <w:szCs w:val="20"/>
        </w:rPr>
        <w:t>r. ............................</w:t>
      </w:r>
      <w:r w:rsidRPr="00F42002">
        <w:rPr>
          <w:snapToGrid w:val="0"/>
          <w:szCs w:val="20"/>
        </w:rPr>
        <w:t>, eliberat de</w:t>
      </w:r>
      <w:r w:rsidR="00A46DEC" w:rsidRPr="00F42002">
        <w:rPr>
          <w:snapToGrid w:val="0"/>
          <w:szCs w:val="20"/>
        </w:rPr>
        <w:t>...................</w:t>
      </w:r>
      <w:r w:rsidR="00582F4C" w:rsidRPr="00F42002">
        <w:rPr>
          <w:snapToGrid w:val="0"/>
          <w:szCs w:val="20"/>
        </w:rPr>
        <w:t>..</w:t>
      </w:r>
      <w:r w:rsidR="00A46DEC" w:rsidRPr="00F42002">
        <w:rPr>
          <w:snapToGrid w:val="0"/>
          <w:szCs w:val="20"/>
        </w:rPr>
        <w:t>.....</w:t>
      </w:r>
      <w:r w:rsidRPr="00F42002">
        <w:rPr>
          <w:snapToGrid w:val="0"/>
          <w:szCs w:val="20"/>
        </w:rPr>
        <w:t>, în calitate de reprezentant legal</w:t>
      </w:r>
      <w:r w:rsidR="00E13189" w:rsidRPr="00F42002">
        <w:rPr>
          <w:snapToGrid w:val="0"/>
          <w:szCs w:val="20"/>
        </w:rPr>
        <w:t xml:space="preserve"> </w:t>
      </w:r>
      <w:r w:rsidRPr="00F42002">
        <w:rPr>
          <w:snapToGrid w:val="0"/>
          <w:szCs w:val="20"/>
        </w:rPr>
        <w:t xml:space="preserve">al </w:t>
      </w:r>
      <w:r w:rsidRPr="00F42002">
        <w:rPr>
          <w:rFonts w:cs="Arial"/>
          <w:i/>
          <w:iCs/>
          <w:szCs w:val="20"/>
          <w:lang w:eastAsia="sk-SK"/>
        </w:rPr>
        <w:t>(</w:t>
      </w:r>
      <w:proofErr w:type="spellStart"/>
      <w:r w:rsidRPr="00F42002">
        <w:rPr>
          <w:rFonts w:cs="Arial"/>
          <w:i/>
          <w:iCs/>
          <w:szCs w:val="20"/>
          <w:lang w:eastAsia="sk-SK"/>
        </w:rPr>
        <w:t>completaţi</w:t>
      </w:r>
      <w:proofErr w:type="spellEnd"/>
      <w:r w:rsidRPr="00F42002">
        <w:rPr>
          <w:rFonts w:cs="Arial"/>
          <w:i/>
          <w:iCs/>
          <w:szCs w:val="20"/>
          <w:lang w:eastAsia="sk-SK"/>
        </w:rPr>
        <w:t xml:space="preserve"> cu denumirea </w:t>
      </w:r>
      <w:proofErr w:type="spellStart"/>
      <w:r w:rsidRPr="00F42002">
        <w:rPr>
          <w:rFonts w:cs="Arial"/>
          <w:i/>
          <w:iCs/>
          <w:szCs w:val="20"/>
          <w:lang w:eastAsia="sk-SK"/>
        </w:rPr>
        <w:t>organizaţiei</w:t>
      </w:r>
      <w:proofErr w:type="spellEnd"/>
      <w:r w:rsidRPr="00F42002">
        <w:rPr>
          <w:rFonts w:cs="Arial"/>
          <w:i/>
          <w:iCs/>
          <w:szCs w:val="20"/>
          <w:lang w:eastAsia="sk-SK"/>
        </w:rPr>
        <w:t xml:space="preserve"> solicitante)</w:t>
      </w:r>
      <w:r w:rsidR="004410D8" w:rsidRPr="00F42002">
        <w:rPr>
          <w:rFonts w:cs="Arial"/>
          <w:i/>
          <w:iCs/>
          <w:szCs w:val="20"/>
          <w:lang w:eastAsia="sk-SK"/>
        </w:rPr>
        <w:t>...</w:t>
      </w:r>
      <w:r w:rsidR="00A46DEC" w:rsidRPr="00F42002">
        <w:rPr>
          <w:rFonts w:cs="Arial"/>
          <w:i/>
          <w:iCs/>
          <w:szCs w:val="20"/>
          <w:lang w:eastAsia="sk-SK"/>
        </w:rPr>
        <w:t>.........</w:t>
      </w:r>
      <w:r w:rsidR="00582F4C" w:rsidRPr="00F42002">
        <w:rPr>
          <w:rFonts w:cs="Arial"/>
          <w:i/>
          <w:iCs/>
          <w:szCs w:val="20"/>
          <w:lang w:eastAsia="sk-SK"/>
        </w:rPr>
        <w:t>.......</w:t>
      </w:r>
      <w:r w:rsidR="00A46DEC" w:rsidRPr="00F42002">
        <w:rPr>
          <w:rFonts w:cs="Arial"/>
          <w:i/>
          <w:iCs/>
          <w:szCs w:val="20"/>
          <w:lang w:eastAsia="sk-SK"/>
        </w:rPr>
        <w:t>.......................</w:t>
      </w:r>
      <w:r w:rsidR="004410D8" w:rsidRPr="00F42002">
        <w:rPr>
          <w:rFonts w:cs="Arial"/>
          <w:i/>
          <w:iCs/>
          <w:szCs w:val="20"/>
          <w:lang w:eastAsia="sk-SK"/>
        </w:rPr>
        <w:t xml:space="preserve">, </w:t>
      </w:r>
      <w:r w:rsidR="001A4C0D" w:rsidRPr="00F42002">
        <w:rPr>
          <w:rFonts w:cs="Arial"/>
          <w:szCs w:val="20"/>
          <w:lang w:eastAsia="sk-SK"/>
        </w:rPr>
        <w:t>având</w:t>
      </w:r>
      <w:r w:rsidR="004410D8" w:rsidRPr="00F42002">
        <w:rPr>
          <w:rFonts w:cs="Arial"/>
          <w:szCs w:val="20"/>
          <w:lang w:eastAsia="sk-SK"/>
        </w:rPr>
        <w:t xml:space="preserve"> funcția</w:t>
      </w:r>
      <w:r w:rsidR="007F70A1" w:rsidRPr="00F42002">
        <w:rPr>
          <w:rFonts w:cs="Arial"/>
          <w:i/>
          <w:iCs/>
          <w:szCs w:val="20"/>
          <w:lang w:eastAsia="sk-SK"/>
        </w:rPr>
        <w:t xml:space="preserve"> </w:t>
      </w:r>
      <w:r w:rsidR="004410D8" w:rsidRPr="00F42002">
        <w:rPr>
          <w:rFonts w:cs="Arial"/>
          <w:szCs w:val="20"/>
          <w:lang w:eastAsia="sk-SK"/>
        </w:rPr>
        <w:t>...</w:t>
      </w:r>
      <w:r w:rsidR="00A46DEC" w:rsidRPr="00F42002">
        <w:rPr>
          <w:rFonts w:cs="Arial"/>
          <w:szCs w:val="20"/>
          <w:lang w:eastAsia="sk-SK"/>
        </w:rPr>
        <w:t>................................</w:t>
      </w:r>
      <w:r w:rsidRPr="00F42002">
        <w:rPr>
          <w:rFonts w:cs="Arial"/>
          <w:szCs w:val="20"/>
          <w:lang w:eastAsia="sk-SK"/>
        </w:rPr>
        <w:t>,</w:t>
      </w:r>
      <w:r w:rsidRPr="00F42002">
        <w:rPr>
          <w:snapToGrid w:val="0"/>
          <w:szCs w:val="20"/>
        </w:rPr>
        <w:t xml:space="preserve"> </w:t>
      </w:r>
      <w:r w:rsidR="004410D8" w:rsidRPr="00F42002">
        <w:rPr>
          <w:snapToGrid w:val="0"/>
          <w:szCs w:val="20"/>
        </w:rPr>
        <w:t>cunoscând prevederile Codului penal privind falsul în declarații și falsul intelectual</w:t>
      </w:r>
      <w:r w:rsidRPr="00F42002">
        <w:rPr>
          <w:snapToGrid w:val="0"/>
          <w:szCs w:val="20"/>
        </w:rPr>
        <w:t>, declar pe propria răspundere</w:t>
      </w:r>
      <w:r w:rsidR="00E13189" w:rsidRPr="00F42002">
        <w:rPr>
          <w:snapToGrid w:val="0"/>
          <w:szCs w:val="20"/>
        </w:rPr>
        <w:t xml:space="preserve"> că</w:t>
      </w:r>
      <w:r w:rsidR="00680138" w:rsidRPr="00F42002">
        <w:rPr>
          <w:snapToGrid w:val="0"/>
          <w:szCs w:val="20"/>
        </w:rPr>
        <w:t xml:space="preserve"> </w:t>
      </w:r>
      <w:r w:rsidR="00634C9B" w:rsidRPr="00F42002">
        <w:rPr>
          <w:snapToGrid w:val="0"/>
          <w:szCs w:val="20"/>
        </w:rPr>
        <w:t>documentațiile tehnico-economice (</w:t>
      </w:r>
      <w:r w:rsidR="00634C9B" w:rsidRPr="00F42002">
        <w:rPr>
          <w:i/>
          <w:snapToGrid w:val="0"/>
          <w:szCs w:val="20"/>
        </w:rPr>
        <w:t>DALI., SF, PT, după caz</w:t>
      </w:r>
      <w:r w:rsidR="00634C9B" w:rsidRPr="00F42002">
        <w:rPr>
          <w:snapToGrid w:val="0"/>
          <w:szCs w:val="20"/>
        </w:rPr>
        <w:t>)</w:t>
      </w:r>
      <w:r w:rsidRPr="00F42002">
        <w:rPr>
          <w:snapToGrid w:val="0"/>
          <w:szCs w:val="20"/>
        </w:rPr>
        <w:t xml:space="preserve"> pentru </w:t>
      </w:r>
      <w:r w:rsidR="00B2082C" w:rsidRPr="00F42002">
        <w:rPr>
          <w:snapToGrid w:val="0"/>
          <w:szCs w:val="20"/>
        </w:rPr>
        <w:t xml:space="preserve">proiectul </w:t>
      </w:r>
      <w:r w:rsidR="00A46DEC" w:rsidRPr="00F42002">
        <w:rPr>
          <w:snapToGrid w:val="0"/>
          <w:szCs w:val="20"/>
        </w:rPr>
        <w:t>...........................................</w:t>
      </w:r>
      <w:r w:rsidR="00B2082C" w:rsidRPr="00F42002">
        <w:rPr>
          <w:snapToGrid w:val="0"/>
          <w:szCs w:val="20"/>
        </w:rPr>
        <w:t>care fac obiectul cererii</w:t>
      </w:r>
      <w:r w:rsidRPr="00F42002">
        <w:rPr>
          <w:snapToGrid w:val="0"/>
          <w:szCs w:val="20"/>
        </w:rPr>
        <w:t xml:space="preserve"> de finanțare</w:t>
      </w:r>
      <w:r w:rsidR="00E13189" w:rsidRPr="00F42002">
        <w:rPr>
          <w:snapToGrid w:val="0"/>
          <w:szCs w:val="20"/>
        </w:rPr>
        <w:t xml:space="preserve"> (</w:t>
      </w:r>
      <w:r w:rsidR="00E13189" w:rsidRPr="00F42002">
        <w:rPr>
          <w:i/>
          <w:snapToGrid w:val="0"/>
          <w:szCs w:val="20"/>
        </w:rPr>
        <w:t xml:space="preserve">titlul, nr., cod </w:t>
      </w:r>
      <w:r w:rsidR="004410D8" w:rsidRPr="00F42002">
        <w:rPr>
          <w:i/>
          <w:snapToGrid w:val="0"/>
          <w:szCs w:val="20"/>
        </w:rPr>
        <w:t>MySMIS2021/SMIS2021+</w:t>
      </w:r>
      <w:r w:rsidR="00E13189" w:rsidRPr="00F42002">
        <w:rPr>
          <w:i/>
          <w:snapToGrid w:val="0"/>
          <w:szCs w:val="20"/>
        </w:rPr>
        <w:t>)</w:t>
      </w:r>
      <w:r w:rsidR="00634C9B" w:rsidRPr="00F42002">
        <w:rPr>
          <w:i/>
          <w:snapToGrid w:val="0"/>
          <w:szCs w:val="20"/>
        </w:rPr>
        <w:t xml:space="preserve">, </w:t>
      </w:r>
      <w:r w:rsidR="00634C9B" w:rsidRPr="00F42002">
        <w:rPr>
          <w:b/>
          <w:snapToGrid w:val="0"/>
          <w:szCs w:val="20"/>
        </w:rPr>
        <w:t>asigur</w:t>
      </w:r>
      <w:r w:rsidR="00B20468" w:rsidRPr="00F42002">
        <w:rPr>
          <w:b/>
          <w:snapToGrid w:val="0"/>
          <w:szCs w:val="20"/>
        </w:rPr>
        <w:t>ă</w:t>
      </w:r>
      <w:r w:rsidRPr="00F42002">
        <w:rPr>
          <w:b/>
          <w:snapToGrid w:val="0"/>
          <w:szCs w:val="20"/>
        </w:rPr>
        <w:t xml:space="preserve"> </w:t>
      </w:r>
      <w:r w:rsidR="00634C9B" w:rsidRPr="00F42002">
        <w:rPr>
          <w:b/>
          <w:snapToGrid w:val="0"/>
          <w:szCs w:val="20"/>
        </w:rPr>
        <w:t>un nivel de calitate corespunzător</w:t>
      </w:r>
      <w:r w:rsidR="00DD6876" w:rsidRPr="00F42002">
        <w:rPr>
          <w:b/>
          <w:i/>
          <w:snapToGrid w:val="0"/>
          <w:szCs w:val="20"/>
        </w:rPr>
        <w:t xml:space="preserve"> </w:t>
      </w:r>
      <w:r w:rsidR="00DD6876" w:rsidRPr="00F42002">
        <w:rPr>
          <w:b/>
          <w:snapToGrid w:val="0"/>
          <w:szCs w:val="20"/>
        </w:rPr>
        <w:t xml:space="preserve">potrivit prevederilor Legii </w:t>
      </w:r>
      <w:r w:rsidR="005F6614" w:rsidRPr="00F42002">
        <w:rPr>
          <w:b/>
          <w:snapToGrid w:val="0"/>
          <w:szCs w:val="20"/>
        </w:rPr>
        <w:t xml:space="preserve">nr.10/1995 privind calitatea în </w:t>
      </w:r>
      <w:r w:rsidR="005E06B0" w:rsidRPr="00F42002">
        <w:rPr>
          <w:b/>
          <w:snapToGrid w:val="0"/>
          <w:szCs w:val="20"/>
        </w:rPr>
        <w:t>construcții</w:t>
      </w:r>
      <w:r w:rsidR="004410D8" w:rsidRPr="00F42002">
        <w:rPr>
          <w:b/>
          <w:snapToGrid w:val="0"/>
          <w:szCs w:val="20"/>
        </w:rPr>
        <w:t>(republicată)</w:t>
      </w:r>
      <w:r w:rsidR="00E416CC" w:rsidRPr="00F42002">
        <w:rPr>
          <w:b/>
          <w:snapToGrid w:val="0"/>
          <w:szCs w:val="20"/>
        </w:rPr>
        <w:t xml:space="preserve"> </w:t>
      </w:r>
      <w:r w:rsidR="004410D8" w:rsidRPr="00F42002">
        <w:rPr>
          <w:b/>
          <w:snapToGrid w:val="0"/>
          <w:szCs w:val="20"/>
        </w:rPr>
        <w:t>ș</w:t>
      </w:r>
      <w:r w:rsidR="00E416CC" w:rsidRPr="00F42002">
        <w:rPr>
          <w:b/>
          <w:snapToGrid w:val="0"/>
          <w:szCs w:val="20"/>
        </w:rPr>
        <w:t>i este conform</w:t>
      </w:r>
      <w:r w:rsidR="00F42002" w:rsidRPr="00F42002">
        <w:rPr>
          <w:b/>
          <w:snapToGrid w:val="0"/>
          <w:szCs w:val="20"/>
        </w:rPr>
        <w:t>e</w:t>
      </w:r>
      <w:r w:rsidR="00D1744D" w:rsidRPr="00F42002">
        <w:rPr>
          <w:b/>
          <w:snapToGrid w:val="0"/>
          <w:szCs w:val="20"/>
        </w:rPr>
        <w:t xml:space="preserve"> prevederilor </w:t>
      </w:r>
      <w:r w:rsidR="005E06B0" w:rsidRPr="00F42002">
        <w:rPr>
          <w:b/>
          <w:snapToGrid w:val="0"/>
          <w:szCs w:val="20"/>
        </w:rPr>
        <w:t>Hotărârii</w:t>
      </w:r>
      <w:r w:rsidR="00D1744D" w:rsidRPr="00F42002">
        <w:rPr>
          <w:b/>
          <w:snapToGrid w:val="0"/>
          <w:szCs w:val="20"/>
        </w:rPr>
        <w:t xml:space="preserve"> de Guvern nr.907</w:t>
      </w:r>
      <w:r w:rsidR="005E06B0" w:rsidRPr="00F42002">
        <w:rPr>
          <w:b/>
          <w:snapToGrid w:val="0"/>
          <w:szCs w:val="20"/>
        </w:rPr>
        <w:t>/</w:t>
      </w:r>
      <w:r w:rsidR="00D1744D" w:rsidRPr="00F42002">
        <w:rPr>
          <w:b/>
          <w:snapToGrid w:val="0"/>
          <w:szCs w:val="20"/>
        </w:rPr>
        <w:t>2016-actualizat</w:t>
      </w:r>
      <w:r w:rsidR="00B20468" w:rsidRPr="00F42002">
        <w:rPr>
          <w:b/>
          <w:snapToGrid w:val="0"/>
          <w:szCs w:val="20"/>
        </w:rPr>
        <w:t>ă</w:t>
      </w:r>
      <w:r w:rsidR="00E416CC" w:rsidRPr="00F42002">
        <w:rPr>
          <w:snapToGrid w:val="0"/>
          <w:szCs w:val="20"/>
        </w:rPr>
        <w:t xml:space="preserve"> </w:t>
      </w:r>
      <w:r w:rsidR="005F6614" w:rsidRPr="00F42002">
        <w:rPr>
          <w:snapToGrid w:val="0"/>
          <w:szCs w:val="20"/>
        </w:rPr>
        <w:t>.</w:t>
      </w:r>
    </w:p>
    <w:p w14:paraId="04CFE06F" w14:textId="0AAEB9BA" w:rsidR="005F6614" w:rsidRPr="00F42002" w:rsidRDefault="00B20468" w:rsidP="00A46DEC">
      <w:pPr>
        <w:spacing w:line="276" w:lineRule="auto"/>
        <w:jc w:val="both"/>
        <w:rPr>
          <w:i/>
          <w:snapToGrid w:val="0"/>
          <w:szCs w:val="20"/>
        </w:rPr>
      </w:pPr>
      <w:r w:rsidRPr="00F42002">
        <w:rPr>
          <w:snapToGrid w:val="0"/>
          <w:szCs w:val="20"/>
        </w:rPr>
        <w:t>Î</w:t>
      </w:r>
      <w:r w:rsidR="005F6614" w:rsidRPr="00F42002">
        <w:rPr>
          <w:snapToGrid w:val="0"/>
          <w:szCs w:val="20"/>
        </w:rPr>
        <w:t>n acest sens</w:t>
      </w:r>
      <w:r w:rsidRPr="00F42002">
        <w:rPr>
          <w:snapToGrid w:val="0"/>
          <w:szCs w:val="20"/>
        </w:rPr>
        <w:t>,</w:t>
      </w:r>
      <w:r w:rsidR="005F6614" w:rsidRPr="00F42002">
        <w:rPr>
          <w:snapToGrid w:val="0"/>
          <w:szCs w:val="20"/>
        </w:rPr>
        <w:t xml:space="preserve"> </w:t>
      </w:r>
      <w:r w:rsidR="00E416CC" w:rsidRPr="00F42002">
        <w:rPr>
          <w:snapToGrid w:val="0"/>
          <w:szCs w:val="20"/>
        </w:rPr>
        <w:t>documentația</w:t>
      </w:r>
      <w:r w:rsidR="005F6614" w:rsidRPr="00F42002">
        <w:rPr>
          <w:snapToGrid w:val="0"/>
          <w:szCs w:val="20"/>
        </w:rPr>
        <w:t xml:space="preserve"> a fost </w:t>
      </w:r>
      <w:r w:rsidR="00E416CC" w:rsidRPr="00F42002">
        <w:rPr>
          <w:snapToGrid w:val="0"/>
          <w:szCs w:val="20"/>
        </w:rPr>
        <w:t>avizată</w:t>
      </w:r>
      <w:r w:rsidR="007F70A1" w:rsidRPr="00F42002">
        <w:rPr>
          <w:snapToGrid w:val="0"/>
          <w:szCs w:val="20"/>
        </w:rPr>
        <w:t xml:space="preserve"> </w:t>
      </w:r>
      <w:r w:rsidR="00E416CC" w:rsidRPr="00F42002">
        <w:rPr>
          <w:snapToGrid w:val="0"/>
          <w:szCs w:val="20"/>
        </w:rPr>
        <w:t>/</w:t>
      </w:r>
      <w:r w:rsidR="007F70A1" w:rsidRPr="00F42002">
        <w:rPr>
          <w:snapToGrid w:val="0"/>
          <w:szCs w:val="20"/>
        </w:rPr>
        <w:t xml:space="preserve"> </w:t>
      </w:r>
      <w:r w:rsidR="00E416CC" w:rsidRPr="00F42002">
        <w:rPr>
          <w:snapToGrid w:val="0"/>
          <w:szCs w:val="20"/>
        </w:rPr>
        <w:t>aprobat</w:t>
      </w:r>
      <w:r w:rsidR="00E416CC" w:rsidRPr="00F42002">
        <w:rPr>
          <w:szCs w:val="20"/>
        </w:rPr>
        <w:t xml:space="preserve">ă </w:t>
      </w:r>
      <w:r w:rsidR="00E416CC" w:rsidRPr="00F42002">
        <w:rPr>
          <w:snapToGrid w:val="0"/>
          <w:szCs w:val="20"/>
        </w:rPr>
        <w:t>de</w:t>
      </w:r>
      <w:r w:rsidR="00E570E0" w:rsidRPr="00F42002">
        <w:rPr>
          <w:snapToGrid w:val="0"/>
          <w:szCs w:val="20"/>
        </w:rPr>
        <w:t xml:space="preserve"> </w:t>
      </w:r>
      <w:r w:rsidR="00E416CC" w:rsidRPr="00F42002">
        <w:rPr>
          <w:snapToGrid w:val="0"/>
          <w:szCs w:val="20"/>
        </w:rPr>
        <w:t>Consil</w:t>
      </w:r>
      <w:r w:rsidR="00C77519" w:rsidRPr="00F42002">
        <w:rPr>
          <w:snapToGrid w:val="0"/>
          <w:szCs w:val="20"/>
        </w:rPr>
        <w:t>i</w:t>
      </w:r>
      <w:r w:rsidR="00E416CC" w:rsidRPr="00F42002">
        <w:rPr>
          <w:snapToGrid w:val="0"/>
          <w:szCs w:val="20"/>
        </w:rPr>
        <w:t>ul</w:t>
      </w:r>
      <w:r w:rsidR="007F0F14" w:rsidRPr="00F42002">
        <w:rPr>
          <w:snapToGrid w:val="0"/>
          <w:szCs w:val="20"/>
        </w:rPr>
        <w:t>/Comis</w:t>
      </w:r>
      <w:r w:rsidR="00034D3B" w:rsidRPr="00F42002">
        <w:rPr>
          <w:snapToGrid w:val="0"/>
          <w:szCs w:val="20"/>
        </w:rPr>
        <w:t>ia</w:t>
      </w:r>
      <w:r w:rsidR="00E416CC" w:rsidRPr="00F42002">
        <w:rPr>
          <w:snapToGrid w:val="0"/>
          <w:szCs w:val="20"/>
        </w:rPr>
        <w:t xml:space="preserve"> Tehnico-Economic</w:t>
      </w:r>
      <w:r w:rsidR="007F0F14" w:rsidRPr="00F42002">
        <w:rPr>
          <w:snapToGrid w:val="0"/>
          <w:szCs w:val="20"/>
        </w:rPr>
        <w:t>(</w:t>
      </w:r>
      <w:r w:rsidRPr="00F42002">
        <w:rPr>
          <w:snapToGrid w:val="0"/>
          <w:szCs w:val="20"/>
        </w:rPr>
        <w:t>ă</w:t>
      </w:r>
      <w:r w:rsidR="007F0F14" w:rsidRPr="00F42002">
        <w:rPr>
          <w:snapToGrid w:val="0"/>
          <w:szCs w:val="20"/>
        </w:rPr>
        <w:t>)</w:t>
      </w:r>
      <w:r w:rsidR="004F698C" w:rsidRPr="00F42002">
        <w:rPr>
          <w:snapToGrid w:val="0"/>
          <w:szCs w:val="20"/>
        </w:rPr>
        <w:t>/Comisia de recepție a documenta</w:t>
      </w:r>
      <w:r w:rsidR="000F3675" w:rsidRPr="00F42002">
        <w:rPr>
          <w:snapToGrid w:val="0"/>
          <w:szCs w:val="20"/>
        </w:rPr>
        <w:t>ției tehnico-economice</w:t>
      </w:r>
      <w:r w:rsidR="00E416CC" w:rsidRPr="00F42002">
        <w:rPr>
          <w:snapToGrid w:val="0"/>
          <w:szCs w:val="20"/>
        </w:rPr>
        <w:t xml:space="preserve"> a </w:t>
      </w:r>
      <w:r w:rsidR="00E416CC" w:rsidRPr="00F42002">
        <w:rPr>
          <w:i/>
          <w:snapToGrid w:val="0"/>
          <w:szCs w:val="20"/>
        </w:rPr>
        <w:t>solicitant</w:t>
      </w:r>
      <w:r w:rsidR="00034D3B" w:rsidRPr="00F42002">
        <w:rPr>
          <w:i/>
          <w:snapToGrid w:val="0"/>
          <w:szCs w:val="20"/>
        </w:rPr>
        <w:t>ului</w:t>
      </w:r>
      <w:r w:rsidR="00E416CC" w:rsidRPr="00F42002">
        <w:rPr>
          <w:i/>
          <w:snapToGrid w:val="0"/>
          <w:szCs w:val="20"/>
        </w:rPr>
        <w:t>.</w:t>
      </w:r>
    </w:p>
    <w:p w14:paraId="47491E2D" w14:textId="77777777" w:rsidR="00582F4C" w:rsidRPr="00F42002" w:rsidRDefault="00582F4C" w:rsidP="00A46DEC">
      <w:pPr>
        <w:spacing w:line="276" w:lineRule="auto"/>
        <w:jc w:val="both"/>
        <w:rPr>
          <w:snapToGrid w:val="0"/>
          <w:szCs w:val="20"/>
        </w:rPr>
      </w:pPr>
    </w:p>
    <w:p w14:paraId="35E1C53C" w14:textId="3B3840EF" w:rsidR="00C101BF" w:rsidRPr="00F42002" w:rsidRDefault="00CD4295" w:rsidP="00A46DEC">
      <w:pPr>
        <w:spacing w:line="276" w:lineRule="auto"/>
        <w:jc w:val="both"/>
        <w:rPr>
          <w:i/>
          <w:snapToGrid w:val="0"/>
          <w:szCs w:val="20"/>
        </w:rPr>
      </w:pPr>
      <w:r w:rsidRPr="00F42002">
        <w:rPr>
          <w:i/>
          <w:snapToGrid w:val="0"/>
          <w:szCs w:val="20"/>
        </w:rPr>
        <w:t>A</w:t>
      </w:r>
      <w:r w:rsidR="00C101BF" w:rsidRPr="00F42002">
        <w:rPr>
          <w:i/>
          <w:snapToGrid w:val="0"/>
          <w:szCs w:val="20"/>
        </w:rPr>
        <w:t>nexez urm</w:t>
      </w:r>
      <w:r w:rsidR="00D74DEE" w:rsidRPr="00F42002">
        <w:rPr>
          <w:i/>
          <w:snapToGrid w:val="0"/>
          <w:szCs w:val="20"/>
        </w:rPr>
        <w:t>ă</w:t>
      </w:r>
      <w:r w:rsidR="00C101BF" w:rsidRPr="00F42002">
        <w:rPr>
          <w:i/>
          <w:snapToGrid w:val="0"/>
          <w:szCs w:val="20"/>
        </w:rPr>
        <w:t>toarele documente:</w:t>
      </w:r>
    </w:p>
    <w:p w14:paraId="31587081" w14:textId="305CF475" w:rsidR="00680138" w:rsidRPr="00F42002" w:rsidDel="00B20468" w:rsidRDefault="00680138" w:rsidP="00A46DEC">
      <w:pPr>
        <w:spacing w:line="276" w:lineRule="auto"/>
        <w:jc w:val="both"/>
        <w:rPr>
          <w:del w:id="0" w:author="Bianca Archip" w:date="2023-05-11T14:07:00Z"/>
          <w:b/>
          <w:i/>
          <w:snapToGrid w:val="0"/>
          <w:szCs w:val="20"/>
        </w:rPr>
      </w:pPr>
      <w:del w:id="1" w:author="Bianca Archip" w:date="2023-05-11T14:07:00Z">
        <w:r w:rsidRPr="00F42002" w:rsidDel="00B20468">
          <w:rPr>
            <w:b/>
            <w:i/>
            <w:snapToGrid w:val="0"/>
            <w:szCs w:val="20"/>
          </w:rPr>
          <w:delText xml:space="preserve">1. </w:delText>
        </w:r>
        <w:r w:rsidR="006B2DEB" w:rsidRPr="00F42002" w:rsidDel="00B20468">
          <w:rPr>
            <w:b/>
            <w:i/>
            <w:snapToGrid w:val="0"/>
            <w:szCs w:val="20"/>
          </w:rPr>
          <w:delText>Documentul(e) de avizare/aproba</w:delText>
        </w:r>
        <w:r w:rsidR="00FB4D62" w:rsidRPr="00F42002" w:rsidDel="00B20468">
          <w:rPr>
            <w:b/>
            <w:i/>
            <w:snapToGrid w:val="0"/>
            <w:szCs w:val="20"/>
          </w:rPr>
          <w:delText xml:space="preserve">re </w:delText>
        </w:r>
        <w:r w:rsidR="00FE41D3" w:rsidRPr="00F42002" w:rsidDel="00B20468">
          <w:rPr>
            <w:b/>
            <w:i/>
            <w:snapToGrid w:val="0"/>
            <w:szCs w:val="20"/>
          </w:rPr>
          <w:delText>documentație</w:delText>
        </w:r>
        <w:r w:rsidR="00FB4D62" w:rsidRPr="00F42002" w:rsidDel="00B20468">
          <w:rPr>
            <w:b/>
            <w:i/>
            <w:snapToGrid w:val="0"/>
            <w:szCs w:val="20"/>
          </w:rPr>
          <w:delText xml:space="preserve"> tehnico-economica (D.A.L.I., S.F., P.T., după caz)</w:delText>
        </w:r>
        <w:r w:rsidR="00B2082C" w:rsidRPr="00F42002" w:rsidDel="00B20468">
          <w:rPr>
            <w:b/>
            <w:i/>
            <w:snapToGrid w:val="0"/>
            <w:szCs w:val="20"/>
          </w:rPr>
          <w:delText xml:space="preserve"> intocmit de </w:delText>
        </w:r>
        <w:commentRangeStart w:id="2"/>
        <w:r w:rsidR="00B2082C" w:rsidRPr="00F42002" w:rsidDel="00B20468">
          <w:rPr>
            <w:b/>
            <w:i/>
            <w:snapToGrid w:val="0"/>
            <w:szCs w:val="20"/>
          </w:rPr>
          <w:delText>către</w:delText>
        </w:r>
      </w:del>
      <w:commentRangeEnd w:id="2"/>
      <w:r w:rsidR="008B723B" w:rsidRPr="00F42002">
        <w:rPr>
          <w:rStyle w:val="CommentReference"/>
        </w:rPr>
        <w:commentReference w:id="2"/>
      </w:r>
      <w:del w:id="3" w:author="Bianca Archip" w:date="2023-05-11T14:07:00Z">
        <w:r w:rsidR="00B2082C" w:rsidRPr="00F42002" w:rsidDel="00B20468">
          <w:rPr>
            <w:b/>
            <w:i/>
            <w:snapToGrid w:val="0"/>
            <w:szCs w:val="20"/>
          </w:rPr>
          <w:delText xml:space="preserve"> ……………………</w:delText>
        </w:r>
        <w:r w:rsidR="00FB4D62" w:rsidRPr="00F42002" w:rsidDel="00B20468">
          <w:rPr>
            <w:b/>
            <w:i/>
            <w:snapToGrid w:val="0"/>
            <w:szCs w:val="20"/>
          </w:rPr>
          <w:delText>;</w:delText>
        </w:r>
      </w:del>
    </w:p>
    <w:p w14:paraId="28E0D94F" w14:textId="0B54E97B" w:rsidR="00680138" w:rsidRPr="00F42002" w:rsidRDefault="00B20468" w:rsidP="00A46DEC">
      <w:pPr>
        <w:spacing w:line="276" w:lineRule="auto"/>
        <w:jc w:val="both"/>
        <w:rPr>
          <w:i/>
          <w:snapToGrid w:val="0"/>
          <w:szCs w:val="20"/>
        </w:rPr>
      </w:pPr>
      <w:r w:rsidRPr="00F42002">
        <w:rPr>
          <w:i/>
          <w:snapToGrid w:val="0"/>
          <w:szCs w:val="20"/>
        </w:rPr>
        <w:t>1</w:t>
      </w:r>
      <w:r w:rsidR="00680138" w:rsidRPr="00F42002">
        <w:rPr>
          <w:i/>
          <w:snapToGrid w:val="0"/>
          <w:szCs w:val="20"/>
        </w:rPr>
        <w:t xml:space="preserve">. </w:t>
      </w:r>
      <w:r w:rsidR="00AE6D9F" w:rsidRPr="00F42002">
        <w:rPr>
          <w:b/>
          <w:i/>
          <w:snapToGrid w:val="0"/>
          <w:szCs w:val="20"/>
        </w:rPr>
        <w:t>Declarații</w:t>
      </w:r>
      <w:r w:rsidR="00FB4D62" w:rsidRPr="00F42002">
        <w:rPr>
          <w:b/>
          <w:i/>
          <w:snapToGrid w:val="0"/>
          <w:szCs w:val="20"/>
        </w:rPr>
        <w:t xml:space="preserve"> pe proprie </w:t>
      </w:r>
      <w:r w:rsidR="00AE6D9F" w:rsidRPr="00F42002">
        <w:rPr>
          <w:b/>
          <w:i/>
          <w:snapToGrid w:val="0"/>
          <w:szCs w:val="20"/>
        </w:rPr>
        <w:t>răspundere</w:t>
      </w:r>
      <w:r w:rsidR="007F0F14" w:rsidRPr="00F42002">
        <w:rPr>
          <w:b/>
          <w:i/>
          <w:snapToGrid w:val="0"/>
          <w:szCs w:val="20"/>
        </w:rPr>
        <w:t xml:space="preserve"> ale</w:t>
      </w:r>
      <w:r w:rsidR="00FB4D62" w:rsidRPr="00F42002">
        <w:rPr>
          <w:b/>
          <w:i/>
          <w:snapToGrid w:val="0"/>
          <w:szCs w:val="20"/>
        </w:rPr>
        <w:t xml:space="preserve"> </w:t>
      </w:r>
      <w:r w:rsidR="00AE6D9F" w:rsidRPr="00F42002">
        <w:rPr>
          <w:b/>
          <w:i/>
          <w:snapToGrid w:val="0"/>
          <w:szCs w:val="20"/>
        </w:rPr>
        <w:t>președintelui</w:t>
      </w:r>
      <w:r w:rsidRPr="00F42002">
        <w:rPr>
          <w:b/>
          <w:i/>
          <w:snapToGrid w:val="0"/>
          <w:szCs w:val="20"/>
        </w:rPr>
        <w:t xml:space="preserve"> </w:t>
      </w:r>
      <w:r w:rsidR="00AE6D9F" w:rsidRPr="00F42002">
        <w:rPr>
          <w:b/>
          <w:i/>
          <w:snapToGrid w:val="0"/>
          <w:szCs w:val="20"/>
        </w:rPr>
        <w:t>/</w:t>
      </w:r>
      <w:r w:rsidRPr="00F42002">
        <w:rPr>
          <w:b/>
          <w:i/>
          <w:snapToGrid w:val="0"/>
          <w:szCs w:val="20"/>
        </w:rPr>
        <w:t xml:space="preserve"> </w:t>
      </w:r>
      <w:r w:rsidR="00AE6D9F" w:rsidRPr="00F42002">
        <w:rPr>
          <w:b/>
          <w:i/>
          <w:snapToGrid w:val="0"/>
          <w:szCs w:val="20"/>
        </w:rPr>
        <w:t>membri</w:t>
      </w:r>
      <w:r w:rsidR="007F0F14" w:rsidRPr="00F42002">
        <w:rPr>
          <w:b/>
          <w:i/>
          <w:snapToGrid w:val="0"/>
          <w:szCs w:val="20"/>
        </w:rPr>
        <w:t>lor co</w:t>
      </w:r>
      <w:r w:rsidR="00AE6D9F" w:rsidRPr="00F42002">
        <w:rPr>
          <w:b/>
          <w:i/>
          <w:snapToGrid w:val="0"/>
          <w:szCs w:val="20"/>
        </w:rPr>
        <w:t>n</w:t>
      </w:r>
      <w:r w:rsidR="007F0F14" w:rsidRPr="00F42002">
        <w:rPr>
          <w:b/>
          <w:i/>
          <w:snapToGrid w:val="0"/>
          <w:szCs w:val="20"/>
        </w:rPr>
        <w:t>si</w:t>
      </w:r>
      <w:r w:rsidR="00034D3B" w:rsidRPr="00F42002">
        <w:rPr>
          <w:b/>
          <w:i/>
          <w:snapToGrid w:val="0"/>
          <w:szCs w:val="20"/>
        </w:rPr>
        <w:t>liului</w:t>
      </w:r>
      <w:r w:rsidR="00AE6D9F" w:rsidRPr="00F42002">
        <w:rPr>
          <w:b/>
          <w:i/>
          <w:snapToGrid w:val="0"/>
          <w:szCs w:val="20"/>
        </w:rPr>
        <w:t xml:space="preserve"> </w:t>
      </w:r>
      <w:r w:rsidR="00034D3B" w:rsidRPr="00F42002">
        <w:rPr>
          <w:b/>
          <w:i/>
          <w:snapToGrid w:val="0"/>
          <w:szCs w:val="20"/>
        </w:rPr>
        <w:t>/</w:t>
      </w:r>
      <w:r w:rsidR="00AE6D9F" w:rsidRPr="00F42002">
        <w:rPr>
          <w:b/>
          <w:i/>
          <w:snapToGrid w:val="0"/>
          <w:szCs w:val="20"/>
        </w:rPr>
        <w:t xml:space="preserve"> </w:t>
      </w:r>
      <w:r w:rsidR="00034D3B" w:rsidRPr="00F42002">
        <w:rPr>
          <w:b/>
          <w:i/>
          <w:snapToGrid w:val="0"/>
          <w:szCs w:val="20"/>
        </w:rPr>
        <w:t>comisiei tehnico-economice</w:t>
      </w:r>
      <w:r w:rsidR="00003104" w:rsidRPr="00F42002">
        <w:rPr>
          <w:b/>
          <w:i/>
          <w:snapToGrid w:val="0"/>
          <w:szCs w:val="20"/>
        </w:rPr>
        <w:t>/comisiei de recepție</w:t>
      </w:r>
      <w:r w:rsidR="00034D3B" w:rsidRPr="00F42002">
        <w:rPr>
          <w:b/>
          <w:i/>
          <w:snapToGrid w:val="0"/>
          <w:szCs w:val="20"/>
        </w:rPr>
        <w:t xml:space="preserve"> privind verificarea</w:t>
      </w:r>
      <w:r w:rsidR="00003104" w:rsidRPr="00F42002">
        <w:rPr>
          <w:b/>
          <w:i/>
          <w:snapToGrid w:val="0"/>
          <w:szCs w:val="20"/>
        </w:rPr>
        <w:t>/recepția</w:t>
      </w:r>
      <w:r w:rsidR="00034D3B" w:rsidRPr="00F42002">
        <w:rPr>
          <w:b/>
          <w:i/>
          <w:snapToGrid w:val="0"/>
          <w:szCs w:val="20"/>
        </w:rPr>
        <w:t xml:space="preserve"> conform</w:t>
      </w:r>
      <w:r w:rsidRPr="00F42002">
        <w:rPr>
          <w:b/>
          <w:i/>
          <w:snapToGrid w:val="0"/>
          <w:szCs w:val="20"/>
        </w:rPr>
        <w:t>ă</w:t>
      </w:r>
      <w:r w:rsidR="00034D3B" w:rsidRPr="00F42002">
        <w:rPr>
          <w:b/>
          <w:i/>
          <w:snapToGrid w:val="0"/>
          <w:szCs w:val="20"/>
        </w:rPr>
        <w:t xml:space="preserve"> </w:t>
      </w:r>
      <w:r w:rsidR="006A000C" w:rsidRPr="00F42002">
        <w:rPr>
          <w:b/>
          <w:i/>
          <w:snapToGrid w:val="0"/>
          <w:szCs w:val="20"/>
        </w:rPr>
        <w:t xml:space="preserve">cu </w:t>
      </w:r>
      <w:r w:rsidR="00AE6D9F" w:rsidRPr="00F42002">
        <w:rPr>
          <w:b/>
          <w:i/>
          <w:snapToGrid w:val="0"/>
          <w:szCs w:val="20"/>
        </w:rPr>
        <w:t>legislația</w:t>
      </w:r>
      <w:r w:rsidRPr="00F42002">
        <w:rPr>
          <w:b/>
          <w:i/>
          <w:snapToGrid w:val="0"/>
          <w:szCs w:val="20"/>
        </w:rPr>
        <w:t xml:space="preserve"> </w:t>
      </w:r>
      <w:r w:rsidR="006A000C" w:rsidRPr="00F42002">
        <w:rPr>
          <w:b/>
          <w:i/>
          <w:snapToGrid w:val="0"/>
          <w:szCs w:val="20"/>
        </w:rPr>
        <w:t>/</w:t>
      </w:r>
      <w:r w:rsidRPr="00F42002">
        <w:rPr>
          <w:b/>
          <w:i/>
          <w:snapToGrid w:val="0"/>
          <w:szCs w:val="20"/>
        </w:rPr>
        <w:t xml:space="preserve"> </w:t>
      </w:r>
      <w:r w:rsidR="006A000C" w:rsidRPr="00F42002">
        <w:rPr>
          <w:b/>
          <w:i/>
          <w:snapToGrid w:val="0"/>
          <w:szCs w:val="20"/>
        </w:rPr>
        <w:t xml:space="preserve">normativele </w:t>
      </w:r>
      <w:r w:rsidRPr="00F42002">
        <w:rPr>
          <w:b/>
          <w:i/>
          <w:snapToGrid w:val="0"/>
          <w:szCs w:val="20"/>
        </w:rPr>
        <w:t>î</w:t>
      </w:r>
      <w:r w:rsidR="006A000C" w:rsidRPr="00F42002">
        <w:rPr>
          <w:b/>
          <w:i/>
          <w:snapToGrid w:val="0"/>
          <w:szCs w:val="20"/>
        </w:rPr>
        <w:t xml:space="preserve">n vigoare (model </w:t>
      </w:r>
      <w:r w:rsidR="00AE6D9F" w:rsidRPr="00F42002">
        <w:rPr>
          <w:b/>
          <w:i/>
          <w:snapToGrid w:val="0"/>
          <w:szCs w:val="20"/>
        </w:rPr>
        <w:t>declarație</w:t>
      </w:r>
      <w:r w:rsidR="006A000C" w:rsidRPr="00F42002">
        <w:rPr>
          <w:b/>
          <w:i/>
          <w:snapToGrid w:val="0"/>
          <w:szCs w:val="20"/>
        </w:rPr>
        <w:t xml:space="preserve"> anexat)</w:t>
      </w:r>
      <w:r w:rsidR="00034D3B" w:rsidRPr="00F42002">
        <w:rPr>
          <w:b/>
          <w:i/>
          <w:snapToGrid w:val="0"/>
          <w:szCs w:val="20"/>
        </w:rPr>
        <w:t>.</w:t>
      </w:r>
    </w:p>
    <w:p w14:paraId="54FD7A5F" w14:textId="77777777" w:rsidR="007F0F14" w:rsidRPr="00F42002" w:rsidRDefault="007F0F14" w:rsidP="001C1CA6">
      <w:pPr>
        <w:rPr>
          <w:i/>
          <w:snapToGrid w:val="0"/>
          <w:szCs w:val="20"/>
        </w:rPr>
      </w:pPr>
    </w:p>
    <w:p w14:paraId="1B4C8414" w14:textId="77777777" w:rsidR="007F0F14" w:rsidRPr="00F42002" w:rsidRDefault="007F0F14" w:rsidP="001C1CA6">
      <w:pPr>
        <w:rPr>
          <w:i/>
          <w:snapToGrid w:val="0"/>
          <w:szCs w:val="20"/>
        </w:rPr>
      </w:pPr>
    </w:p>
    <w:p w14:paraId="2CC7F916" w14:textId="77777777" w:rsidR="00C101BF" w:rsidRPr="00F42002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F42002" w14:paraId="3F107056" w14:textId="77777777" w:rsidTr="00190386">
        <w:trPr>
          <w:trHeight w:val="360"/>
        </w:trPr>
        <w:tc>
          <w:tcPr>
            <w:tcW w:w="4428" w:type="dxa"/>
          </w:tcPr>
          <w:p w14:paraId="0EAB8063" w14:textId="77777777" w:rsidR="0026567B" w:rsidRPr="00F42002" w:rsidRDefault="0026567B" w:rsidP="00A46DEC">
            <w:pPr>
              <w:spacing w:line="276" w:lineRule="auto"/>
              <w:jc w:val="both"/>
              <w:rPr>
                <w:szCs w:val="20"/>
              </w:rPr>
            </w:pPr>
            <w:r w:rsidRPr="00F4200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3EDFB993" w14:textId="77777777" w:rsidR="001A4C0D" w:rsidRPr="00F42002" w:rsidRDefault="0026567B" w:rsidP="00A46DEC">
            <w:pPr>
              <w:pStyle w:val="instruct"/>
              <w:spacing w:line="276" w:lineRule="auto"/>
              <w:jc w:val="both"/>
              <w:rPr>
                <w:szCs w:val="20"/>
              </w:rPr>
            </w:pPr>
            <w:r w:rsidRPr="00F42002">
              <w:rPr>
                <w:szCs w:val="20"/>
              </w:rPr>
              <w:t>Semnătura</w:t>
            </w:r>
          </w:p>
          <w:p w14:paraId="2AB35BB6" w14:textId="749979BA" w:rsidR="0026567B" w:rsidRPr="00F42002" w:rsidRDefault="0026567B" w:rsidP="00A46DEC">
            <w:pPr>
              <w:pStyle w:val="instruct"/>
              <w:spacing w:line="276" w:lineRule="auto"/>
              <w:jc w:val="both"/>
              <w:rPr>
                <w:szCs w:val="20"/>
              </w:rPr>
            </w:pPr>
            <w:r w:rsidRPr="00F42002">
              <w:rPr>
                <w:szCs w:val="20"/>
              </w:rPr>
              <w:t>Nume, prenume</w:t>
            </w:r>
          </w:p>
          <w:p w14:paraId="2A10A0B5" w14:textId="77777777" w:rsidR="00B20468" w:rsidRPr="00F42002" w:rsidRDefault="00B20468" w:rsidP="00A46DEC">
            <w:pPr>
              <w:pStyle w:val="instruct"/>
              <w:spacing w:line="276" w:lineRule="auto"/>
              <w:jc w:val="both"/>
              <w:rPr>
                <w:szCs w:val="20"/>
              </w:rPr>
            </w:pPr>
          </w:p>
          <w:p w14:paraId="3DD2122F" w14:textId="3F6C7628" w:rsidR="0026567B" w:rsidRPr="00F42002" w:rsidRDefault="0026567B" w:rsidP="00A46DEC">
            <w:pPr>
              <w:pStyle w:val="instruct"/>
              <w:spacing w:line="276" w:lineRule="auto"/>
              <w:rPr>
                <w:szCs w:val="20"/>
                <w:lang w:val="en-US"/>
              </w:rPr>
            </w:pPr>
            <w:r w:rsidRPr="00F42002">
              <w:rPr>
                <w:szCs w:val="20"/>
              </w:rPr>
              <w:t>Semnătura reprezentantului legal al solicitantului</w:t>
            </w:r>
            <w:r w:rsidR="00B20468" w:rsidRPr="00F42002">
              <w:rPr>
                <w:szCs w:val="20"/>
                <w:lang w:val="en-US"/>
              </w:rPr>
              <w:t>:</w:t>
            </w:r>
          </w:p>
        </w:tc>
      </w:tr>
    </w:tbl>
    <w:p w14:paraId="74B27638" w14:textId="77777777" w:rsidR="00C101BF" w:rsidRPr="00F42002" w:rsidRDefault="00C101BF" w:rsidP="00FB4D62">
      <w:pPr>
        <w:jc w:val="both"/>
      </w:pPr>
    </w:p>
    <w:p w14:paraId="7D6E4085" w14:textId="77777777" w:rsidR="006A000C" w:rsidRPr="00F42002" w:rsidRDefault="006A000C" w:rsidP="00FB4D62">
      <w:pPr>
        <w:jc w:val="both"/>
      </w:pPr>
    </w:p>
    <w:p w14:paraId="09AE2A07" w14:textId="77777777" w:rsidR="006A000C" w:rsidRPr="00F42002" w:rsidRDefault="006A000C" w:rsidP="00FB4D62">
      <w:pPr>
        <w:jc w:val="both"/>
      </w:pPr>
    </w:p>
    <w:p w14:paraId="798EFDD2" w14:textId="77777777" w:rsidR="006A000C" w:rsidRPr="00F42002" w:rsidRDefault="006A000C" w:rsidP="00FB4D62">
      <w:pPr>
        <w:jc w:val="both"/>
      </w:pPr>
    </w:p>
    <w:p w14:paraId="7DAC52BA" w14:textId="77777777" w:rsidR="006A000C" w:rsidRPr="00F42002" w:rsidRDefault="006A000C" w:rsidP="00FB4D62">
      <w:pPr>
        <w:jc w:val="both"/>
      </w:pPr>
    </w:p>
    <w:p w14:paraId="56EEAA12" w14:textId="77777777" w:rsidR="006A000C" w:rsidRPr="00F42002" w:rsidRDefault="006A000C" w:rsidP="00FB4D62">
      <w:pPr>
        <w:jc w:val="both"/>
      </w:pPr>
    </w:p>
    <w:p w14:paraId="1CFF6229" w14:textId="77777777" w:rsidR="006A000C" w:rsidRPr="00F42002" w:rsidRDefault="006A000C" w:rsidP="00FB4D62">
      <w:pPr>
        <w:jc w:val="both"/>
      </w:pPr>
    </w:p>
    <w:p w14:paraId="0C658EC6" w14:textId="77777777" w:rsidR="006A000C" w:rsidRPr="00F42002" w:rsidRDefault="006A000C" w:rsidP="00FB4D62">
      <w:pPr>
        <w:jc w:val="both"/>
      </w:pPr>
    </w:p>
    <w:p w14:paraId="2F22E72C" w14:textId="77777777" w:rsidR="006A000C" w:rsidRPr="00F42002" w:rsidRDefault="006A000C" w:rsidP="00FB4D62">
      <w:pPr>
        <w:jc w:val="both"/>
      </w:pPr>
    </w:p>
    <w:p w14:paraId="690B4106" w14:textId="77777777" w:rsidR="00CD4295" w:rsidRPr="00F42002" w:rsidRDefault="00CD4295" w:rsidP="004141E8">
      <w:pPr>
        <w:rPr>
          <w:b/>
          <w:snapToGrid w:val="0"/>
          <w:szCs w:val="20"/>
        </w:rPr>
      </w:pPr>
    </w:p>
    <w:p w14:paraId="6FCA6C4D" w14:textId="77777777" w:rsidR="00D358A3" w:rsidRPr="00F42002" w:rsidRDefault="00D358A3" w:rsidP="00A46DEC">
      <w:pPr>
        <w:spacing w:line="276" w:lineRule="auto"/>
        <w:jc w:val="center"/>
        <w:rPr>
          <w:b/>
          <w:snapToGrid w:val="0"/>
          <w:szCs w:val="20"/>
        </w:rPr>
      </w:pPr>
    </w:p>
    <w:p w14:paraId="43A9C01B" w14:textId="77777777" w:rsidR="00D358A3" w:rsidRPr="00F42002" w:rsidRDefault="00D358A3" w:rsidP="00A46DEC">
      <w:pPr>
        <w:spacing w:line="276" w:lineRule="auto"/>
        <w:jc w:val="center"/>
        <w:rPr>
          <w:b/>
          <w:snapToGrid w:val="0"/>
          <w:szCs w:val="20"/>
        </w:rPr>
      </w:pPr>
    </w:p>
    <w:p w14:paraId="623BA8A5" w14:textId="6A0D82CF" w:rsidR="00C77519" w:rsidRPr="00F42002" w:rsidRDefault="00AE6D9F" w:rsidP="00A46DEC">
      <w:pPr>
        <w:spacing w:line="276" w:lineRule="auto"/>
        <w:jc w:val="center"/>
        <w:rPr>
          <w:b/>
        </w:rPr>
      </w:pPr>
      <w:r w:rsidRPr="00F42002">
        <w:rPr>
          <w:b/>
          <w:snapToGrid w:val="0"/>
          <w:szCs w:val="20"/>
        </w:rPr>
        <w:t>Declarație</w:t>
      </w:r>
      <w:r w:rsidR="006A000C" w:rsidRPr="00F42002">
        <w:rPr>
          <w:b/>
          <w:snapToGrid w:val="0"/>
          <w:szCs w:val="20"/>
        </w:rPr>
        <w:t xml:space="preserve"> pe propri</w:t>
      </w:r>
      <w:r w:rsidR="00D07884" w:rsidRPr="00F42002">
        <w:rPr>
          <w:b/>
          <w:snapToGrid w:val="0"/>
          <w:szCs w:val="20"/>
        </w:rPr>
        <w:t>a</w:t>
      </w:r>
      <w:r w:rsidR="006A000C" w:rsidRPr="00F42002">
        <w:rPr>
          <w:b/>
          <w:snapToGrid w:val="0"/>
          <w:szCs w:val="20"/>
        </w:rPr>
        <w:t xml:space="preserve"> </w:t>
      </w:r>
      <w:r w:rsidRPr="00F42002">
        <w:rPr>
          <w:b/>
          <w:snapToGrid w:val="0"/>
          <w:szCs w:val="20"/>
        </w:rPr>
        <w:t>răspundere</w:t>
      </w:r>
      <w:r w:rsidR="006A000C" w:rsidRPr="00F42002">
        <w:rPr>
          <w:b/>
          <w:snapToGrid w:val="0"/>
          <w:szCs w:val="20"/>
        </w:rPr>
        <w:t xml:space="preserve"> a </w:t>
      </w:r>
      <w:r w:rsidRPr="00F42002">
        <w:rPr>
          <w:b/>
          <w:snapToGrid w:val="0"/>
          <w:szCs w:val="20"/>
        </w:rPr>
        <w:t>președintelui</w:t>
      </w:r>
      <w:r w:rsidR="006A000C" w:rsidRPr="00F42002">
        <w:rPr>
          <w:b/>
          <w:snapToGrid w:val="0"/>
          <w:szCs w:val="20"/>
        </w:rPr>
        <w:t>/</w:t>
      </w:r>
      <w:r w:rsidRPr="00F42002">
        <w:rPr>
          <w:b/>
          <w:snapToGrid w:val="0"/>
          <w:szCs w:val="20"/>
        </w:rPr>
        <w:t xml:space="preserve"> membri</w:t>
      </w:r>
      <w:r w:rsidR="006A000C" w:rsidRPr="00F42002">
        <w:rPr>
          <w:b/>
          <w:snapToGrid w:val="0"/>
          <w:szCs w:val="20"/>
        </w:rPr>
        <w:t xml:space="preserve">lor </w:t>
      </w:r>
      <w:r w:rsidR="00D07884" w:rsidRPr="00F42002">
        <w:rPr>
          <w:b/>
          <w:snapToGrid w:val="0"/>
          <w:szCs w:val="20"/>
        </w:rPr>
        <w:t>consiliului</w:t>
      </w:r>
      <w:r w:rsidR="006A000C" w:rsidRPr="00F42002">
        <w:rPr>
          <w:b/>
          <w:snapToGrid w:val="0"/>
          <w:szCs w:val="20"/>
        </w:rPr>
        <w:t>/</w:t>
      </w:r>
      <w:r w:rsidR="00D07884" w:rsidRPr="00F42002">
        <w:rPr>
          <w:b/>
          <w:snapToGrid w:val="0"/>
          <w:szCs w:val="20"/>
        </w:rPr>
        <w:t xml:space="preserve"> </w:t>
      </w:r>
      <w:r w:rsidR="006A000C" w:rsidRPr="00F42002">
        <w:rPr>
          <w:b/>
          <w:snapToGrid w:val="0"/>
          <w:szCs w:val="20"/>
        </w:rPr>
        <w:t>comisiei tehnico-economice</w:t>
      </w:r>
      <w:r w:rsidR="003232A4" w:rsidRPr="00F42002">
        <w:rPr>
          <w:b/>
          <w:snapToGrid w:val="0"/>
          <w:szCs w:val="20"/>
        </w:rPr>
        <w:t>/de recepție</w:t>
      </w:r>
      <w:r w:rsidR="006A000C" w:rsidRPr="00F42002">
        <w:rPr>
          <w:b/>
          <w:snapToGrid w:val="0"/>
          <w:szCs w:val="20"/>
        </w:rPr>
        <w:t xml:space="preserve"> privind verificarea</w:t>
      </w:r>
      <w:r w:rsidR="003232A4" w:rsidRPr="00F42002">
        <w:rPr>
          <w:b/>
          <w:snapToGrid w:val="0"/>
          <w:szCs w:val="20"/>
        </w:rPr>
        <w:t>/recepția</w:t>
      </w:r>
      <w:r w:rsidR="006A000C" w:rsidRPr="00F42002">
        <w:rPr>
          <w:b/>
          <w:snapToGrid w:val="0"/>
          <w:szCs w:val="20"/>
        </w:rPr>
        <w:t xml:space="preserve"> conform</w:t>
      </w:r>
      <w:r w:rsidR="00D07884" w:rsidRPr="00F42002">
        <w:rPr>
          <w:b/>
          <w:snapToGrid w:val="0"/>
          <w:szCs w:val="20"/>
        </w:rPr>
        <w:t>ă</w:t>
      </w:r>
      <w:r w:rsidR="006A000C" w:rsidRPr="00F42002">
        <w:rPr>
          <w:b/>
          <w:snapToGrid w:val="0"/>
          <w:szCs w:val="20"/>
        </w:rPr>
        <w:t xml:space="preserve"> cu </w:t>
      </w:r>
      <w:r w:rsidRPr="00F42002">
        <w:rPr>
          <w:b/>
          <w:snapToGrid w:val="0"/>
          <w:szCs w:val="20"/>
        </w:rPr>
        <w:t>legislația</w:t>
      </w:r>
      <w:r w:rsidR="006A000C" w:rsidRPr="00F42002">
        <w:rPr>
          <w:b/>
          <w:snapToGrid w:val="0"/>
          <w:szCs w:val="20"/>
        </w:rPr>
        <w:t>/</w:t>
      </w:r>
      <w:r w:rsidR="00D07884" w:rsidRPr="00F42002">
        <w:rPr>
          <w:b/>
          <w:snapToGrid w:val="0"/>
          <w:szCs w:val="20"/>
        </w:rPr>
        <w:t xml:space="preserve"> </w:t>
      </w:r>
      <w:r w:rsidR="006A000C" w:rsidRPr="00F42002">
        <w:rPr>
          <w:b/>
          <w:snapToGrid w:val="0"/>
          <w:szCs w:val="20"/>
        </w:rPr>
        <w:t xml:space="preserve">normativele </w:t>
      </w:r>
      <w:r w:rsidR="00D07884" w:rsidRPr="00F42002">
        <w:rPr>
          <w:b/>
          <w:snapToGrid w:val="0"/>
          <w:szCs w:val="20"/>
        </w:rPr>
        <w:t>î</w:t>
      </w:r>
      <w:r w:rsidR="006A000C" w:rsidRPr="00F42002">
        <w:rPr>
          <w:b/>
          <w:snapToGrid w:val="0"/>
          <w:szCs w:val="20"/>
        </w:rPr>
        <w:t>n vigoare</w:t>
      </w:r>
      <w:r w:rsidR="006A000C" w:rsidRPr="00F42002">
        <w:rPr>
          <w:b/>
        </w:rPr>
        <w:t xml:space="preserve"> </w:t>
      </w:r>
    </w:p>
    <w:p w14:paraId="25C19DCE" w14:textId="77777777" w:rsidR="006A000C" w:rsidRPr="00F42002" w:rsidRDefault="006A000C" w:rsidP="00A46DEC">
      <w:pPr>
        <w:spacing w:line="276" w:lineRule="auto"/>
        <w:jc w:val="center"/>
        <w:rPr>
          <w:b/>
          <w:dstrike/>
        </w:rPr>
      </w:pPr>
    </w:p>
    <w:p w14:paraId="0FCFB5D7" w14:textId="146EA5C4" w:rsidR="00C77519" w:rsidRPr="00F42002" w:rsidRDefault="00F44661" w:rsidP="00A46DEC">
      <w:pPr>
        <w:spacing w:line="276" w:lineRule="auto"/>
        <w:jc w:val="center"/>
        <w:rPr>
          <w:i/>
          <w:szCs w:val="20"/>
        </w:rPr>
      </w:pPr>
      <w:r w:rsidRPr="00F42002">
        <w:rPr>
          <w:i/>
          <w:szCs w:val="20"/>
        </w:rPr>
        <w:t>(Aceast</w:t>
      </w:r>
      <w:r w:rsidR="00D07884" w:rsidRPr="00F42002">
        <w:rPr>
          <w:i/>
          <w:szCs w:val="20"/>
        </w:rPr>
        <w:t>ă</w:t>
      </w:r>
      <w:r w:rsidRPr="00F42002">
        <w:rPr>
          <w:i/>
          <w:szCs w:val="20"/>
        </w:rPr>
        <w:t xml:space="preserve"> declarație va fi prezentat</w:t>
      </w:r>
      <w:r w:rsidR="00C77519" w:rsidRPr="00F42002">
        <w:rPr>
          <w:i/>
          <w:szCs w:val="20"/>
        </w:rPr>
        <w:t xml:space="preserve">ă </w:t>
      </w:r>
      <w:r w:rsidR="004141E8" w:rsidRPr="00F42002">
        <w:rPr>
          <w:i/>
          <w:szCs w:val="20"/>
        </w:rPr>
        <w:t xml:space="preserve">la depunerea cererii de </w:t>
      </w:r>
      <w:proofErr w:type="spellStart"/>
      <w:r w:rsidR="004141E8" w:rsidRPr="00F42002">
        <w:rPr>
          <w:i/>
          <w:szCs w:val="20"/>
        </w:rPr>
        <w:t>finanţare</w:t>
      </w:r>
      <w:proofErr w:type="spellEnd"/>
      <w:r w:rsidR="004141E8" w:rsidRPr="00F42002" w:rsidDel="004141E8">
        <w:rPr>
          <w:i/>
          <w:szCs w:val="20"/>
        </w:rPr>
        <w:t xml:space="preserve"> </w:t>
      </w:r>
    </w:p>
    <w:p w14:paraId="2E7FAFF4" w14:textId="77777777" w:rsidR="006A000C" w:rsidRPr="00F42002" w:rsidRDefault="006A000C" w:rsidP="00A46DEC">
      <w:pPr>
        <w:spacing w:line="276" w:lineRule="auto"/>
        <w:jc w:val="center"/>
      </w:pPr>
    </w:p>
    <w:p w14:paraId="738DFBFA" w14:textId="77777777" w:rsidR="006A000C" w:rsidRPr="00F42002" w:rsidRDefault="006A000C" w:rsidP="00A46DEC">
      <w:pPr>
        <w:spacing w:line="276" w:lineRule="auto"/>
        <w:jc w:val="center"/>
      </w:pPr>
    </w:p>
    <w:p w14:paraId="2908ABF2" w14:textId="7C638A96" w:rsidR="006A000C" w:rsidRPr="00F42002" w:rsidRDefault="006A000C" w:rsidP="00A46DEC">
      <w:pPr>
        <w:spacing w:line="276" w:lineRule="auto"/>
        <w:ind w:firstLine="708"/>
        <w:jc w:val="both"/>
        <w:rPr>
          <w:snapToGrid w:val="0"/>
          <w:szCs w:val="20"/>
        </w:rPr>
      </w:pPr>
      <w:r w:rsidRPr="00F42002">
        <w:rPr>
          <w:snapToGrid w:val="0"/>
          <w:szCs w:val="20"/>
        </w:rPr>
        <w:t>Subsemnatul</w:t>
      </w:r>
      <w:r w:rsidR="00D07884" w:rsidRPr="00F42002">
        <w:rPr>
          <w:snapToGrid w:val="0"/>
          <w:szCs w:val="20"/>
        </w:rPr>
        <w:t>/Subsemnata</w:t>
      </w:r>
      <w:r w:rsidR="00A46DEC" w:rsidRPr="00F42002">
        <w:rPr>
          <w:snapToGrid w:val="0"/>
          <w:szCs w:val="20"/>
        </w:rPr>
        <w:t>.................................................</w:t>
      </w:r>
      <w:r w:rsidR="00582F4C" w:rsidRPr="00F42002">
        <w:rPr>
          <w:snapToGrid w:val="0"/>
          <w:szCs w:val="20"/>
        </w:rPr>
        <w:t>....</w:t>
      </w:r>
      <w:r w:rsidRPr="00F42002">
        <w:rPr>
          <w:snapToGrid w:val="0"/>
          <w:szCs w:val="20"/>
        </w:rPr>
        <w:t xml:space="preserve"> posesor al </w:t>
      </w:r>
      <w:r w:rsidR="00D07884" w:rsidRPr="00F42002">
        <w:rPr>
          <w:snapToGrid w:val="0"/>
          <w:szCs w:val="20"/>
        </w:rPr>
        <w:t>BI/</w:t>
      </w:r>
      <w:r w:rsidRPr="00F42002">
        <w:rPr>
          <w:snapToGrid w:val="0"/>
          <w:szCs w:val="20"/>
        </w:rPr>
        <w:t>CI</w:t>
      </w:r>
      <w:r w:rsidR="00A46DEC" w:rsidRPr="00F42002">
        <w:rPr>
          <w:snapToGrid w:val="0"/>
          <w:szCs w:val="20"/>
        </w:rPr>
        <w:t>...</w:t>
      </w:r>
      <w:r w:rsidR="00582F4C" w:rsidRPr="00F42002">
        <w:rPr>
          <w:snapToGrid w:val="0"/>
          <w:szCs w:val="20"/>
        </w:rPr>
        <w:t xml:space="preserve">, </w:t>
      </w:r>
      <w:r w:rsidRPr="00F42002">
        <w:rPr>
          <w:snapToGrid w:val="0"/>
          <w:szCs w:val="20"/>
        </w:rPr>
        <w:t xml:space="preserve">seria </w:t>
      </w:r>
      <w:r w:rsidR="00A46DEC" w:rsidRPr="00F42002">
        <w:rPr>
          <w:rFonts w:cs="Arial"/>
          <w:i/>
          <w:iCs/>
          <w:szCs w:val="20"/>
          <w:lang w:eastAsia="sk-SK"/>
        </w:rPr>
        <w:t>...</w:t>
      </w:r>
      <w:r w:rsidR="00582F4C" w:rsidRPr="00F42002">
        <w:rPr>
          <w:rFonts w:cs="Arial"/>
          <w:i/>
          <w:iCs/>
          <w:szCs w:val="20"/>
          <w:lang w:eastAsia="sk-SK"/>
        </w:rPr>
        <w:t>,</w:t>
      </w:r>
      <w:r w:rsidR="00A46DEC" w:rsidRPr="00F42002">
        <w:rPr>
          <w:rFonts w:cs="Arial"/>
          <w:i/>
          <w:iCs/>
          <w:szCs w:val="20"/>
          <w:lang w:eastAsia="sk-SK"/>
        </w:rPr>
        <w:t xml:space="preserve"> </w:t>
      </w:r>
      <w:r w:rsidRPr="00F42002">
        <w:rPr>
          <w:snapToGrid w:val="0"/>
          <w:szCs w:val="20"/>
        </w:rPr>
        <w:t>nr</w:t>
      </w:r>
      <w:r w:rsidR="00A46DEC" w:rsidRPr="00F42002">
        <w:rPr>
          <w:snapToGrid w:val="0"/>
          <w:szCs w:val="20"/>
        </w:rPr>
        <w:t>. ..............</w:t>
      </w:r>
      <w:r w:rsidRPr="00F42002">
        <w:rPr>
          <w:snapToGrid w:val="0"/>
          <w:szCs w:val="20"/>
        </w:rPr>
        <w:t>, CNP nr</w:t>
      </w:r>
      <w:r w:rsidR="00A46DEC" w:rsidRPr="00F42002">
        <w:rPr>
          <w:snapToGrid w:val="0"/>
          <w:szCs w:val="20"/>
        </w:rPr>
        <w:t>. ............</w:t>
      </w:r>
      <w:r w:rsidR="00582F4C" w:rsidRPr="00F42002">
        <w:rPr>
          <w:snapToGrid w:val="0"/>
          <w:szCs w:val="20"/>
        </w:rPr>
        <w:t>...</w:t>
      </w:r>
      <w:r w:rsidR="00A46DEC" w:rsidRPr="00F42002">
        <w:rPr>
          <w:snapToGrid w:val="0"/>
          <w:szCs w:val="20"/>
        </w:rPr>
        <w:t>..</w:t>
      </w:r>
      <w:r w:rsidRPr="00F42002">
        <w:rPr>
          <w:snapToGrid w:val="0"/>
          <w:szCs w:val="20"/>
        </w:rPr>
        <w:t>, eliberat de</w:t>
      </w:r>
      <w:r w:rsidR="00A46DEC" w:rsidRPr="00F42002">
        <w:rPr>
          <w:snapToGrid w:val="0"/>
          <w:szCs w:val="20"/>
        </w:rPr>
        <w:t xml:space="preserve"> .....</w:t>
      </w:r>
      <w:r w:rsidR="00582F4C" w:rsidRPr="00F42002">
        <w:rPr>
          <w:snapToGrid w:val="0"/>
          <w:szCs w:val="20"/>
        </w:rPr>
        <w:t>.............</w:t>
      </w:r>
      <w:r w:rsidR="00A46DEC" w:rsidRPr="00F42002">
        <w:rPr>
          <w:snapToGrid w:val="0"/>
          <w:szCs w:val="20"/>
        </w:rPr>
        <w:t>................</w:t>
      </w:r>
      <w:r w:rsidRPr="00F42002">
        <w:rPr>
          <w:snapToGrid w:val="0"/>
          <w:szCs w:val="20"/>
        </w:rPr>
        <w:t xml:space="preserve">, </w:t>
      </w:r>
      <w:r w:rsidRPr="00F42002">
        <w:rPr>
          <w:b/>
          <w:snapToGrid w:val="0"/>
          <w:szCs w:val="20"/>
        </w:rPr>
        <w:t>în calitate de președinte</w:t>
      </w:r>
      <w:r w:rsidR="00D07884" w:rsidRPr="00F42002">
        <w:rPr>
          <w:b/>
          <w:snapToGrid w:val="0"/>
          <w:szCs w:val="20"/>
        </w:rPr>
        <w:t xml:space="preserve"> </w:t>
      </w:r>
      <w:r w:rsidRPr="00F42002">
        <w:rPr>
          <w:b/>
          <w:snapToGrid w:val="0"/>
          <w:szCs w:val="20"/>
        </w:rPr>
        <w:t>/</w:t>
      </w:r>
      <w:r w:rsidR="00D07884" w:rsidRPr="00F42002">
        <w:rPr>
          <w:b/>
          <w:snapToGrid w:val="0"/>
          <w:szCs w:val="20"/>
        </w:rPr>
        <w:t xml:space="preserve"> </w:t>
      </w:r>
      <w:r w:rsidRPr="00F42002">
        <w:rPr>
          <w:b/>
          <w:snapToGrid w:val="0"/>
          <w:szCs w:val="20"/>
        </w:rPr>
        <w:t xml:space="preserve">membru al </w:t>
      </w:r>
      <w:r w:rsidR="00702B5A" w:rsidRPr="00F42002">
        <w:rPr>
          <w:b/>
          <w:snapToGrid w:val="0"/>
          <w:szCs w:val="20"/>
        </w:rPr>
        <w:t>Con</w:t>
      </w:r>
      <w:r w:rsidR="00C77519" w:rsidRPr="00F42002">
        <w:rPr>
          <w:b/>
          <w:snapToGrid w:val="0"/>
          <w:szCs w:val="20"/>
        </w:rPr>
        <w:t>s</w:t>
      </w:r>
      <w:r w:rsidR="00702B5A" w:rsidRPr="00F42002">
        <w:rPr>
          <w:b/>
          <w:snapToGrid w:val="0"/>
          <w:szCs w:val="20"/>
        </w:rPr>
        <w:t>il</w:t>
      </w:r>
      <w:r w:rsidR="00AE6D9F" w:rsidRPr="00F42002">
        <w:rPr>
          <w:b/>
          <w:snapToGrid w:val="0"/>
          <w:szCs w:val="20"/>
        </w:rPr>
        <w:t>i</w:t>
      </w:r>
      <w:r w:rsidR="00702B5A" w:rsidRPr="00F42002">
        <w:rPr>
          <w:b/>
          <w:snapToGrid w:val="0"/>
          <w:szCs w:val="20"/>
        </w:rPr>
        <w:t>ului</w:t>
      </w:r>
      <w:r w:rsidR="00D07884" w:rsidRPr="00F42002">
        <w:rPr>
          <w:b/>
          <w:snapToGrid w:val="0"/>
          <w:szCs w:val="20"/>
        </w:rPr>
        <w:t xml:space="preserve"> </w:t>
      </w:r>
      <w:r w:rsidR="00702B5A" w:rsidRPr="00F42002">
        <w:rPr>
          <w:b/>
          <w:snapToGrid w:val="0"/>
          <w:szCs w:val="20"/>
        </w:rPr>
        <w:t>/</w:t>
      </w:r>
      <w:r w:rsidR="00D07884" w:rsidRPr="00F42002">
        <w:rPr>
          <w:b/>
          <w:snapToGrid w:val="0"/>
          <w:szCs w:val="20"/>
        </w:rPr>
        <w:t xml:space="preserve"> </w:t>
      </w:r>
      <w:r w:rsidR="00702B5A" w:rsidRPr="00F42002">
        <w:rPr>
          <w:b/>
          <w:snapToGrid w:val="0"/>
          <w:szCs w:val="20"/>
        </w:rPr>
        <w:t>Comisiei tehnico-economice</w:t>
      </w:r>
      <w:r w:rsidR="0033085B" w:rsidRPr="00F42002">
        <w:rPr>
          <w:b/>
          <w:snapToGrid w:val="0"/>
          <w:szCs w:val="20"/>
        </w:rPr>
        <w:t>/de recepție al documentațiilor tehnico-economice</w:t>
      </w:r>
      <w:r w:rsidRPr="00F42002">
        <w:rPr>
          <w:snapToGrid w:val="0"/>
          <w:szCs w:val="20"/>
        </w:rPr>
        <w:t xml:space="preserve"> </w:t>
      </w:r>
      <w:r w:rsidR="00AE6D9F" w:rsidRPr="00F42002">
        <w:rPr>
          <w:snapToGrid w:val="0"/>
          <w:szCs w:val="20"/>
        </w:rPr>
        <w:t xml:space="preserve">al </w:t>
      </w:r>
      <w:r w:rsidRPr="00F42002">
        <w:rPr>
          <w:rFonts w:cs="Arial"/>
          <w:i/>
          <w:iCs/>
          <w:szCs w:val="20"/>
          <w:lang w:eastAsia="sk-SK"/>
        </w:rPr>
        <w:t>(</w:t>
      </w:r>
      <w:r w:rsidR="00C77519" w:rsidRPr="00F42002">
        <w:rPr>
          <w:rFonts w:cs="Arial"/>
          <w:i/>
          <w:iCs/>
          <w:szCs w:val="20"/>
          <w:lang w:eastAsia="sk-SK"/>
        </w:rPr>
        <w:t>completați</w:t>
      </w:r>
      <w:r w:rsidRPr="00F42002">
        <w:rPr>
          <w:rFonts w:cs="Arial"/>
          <w:i/>
          <w:iCs/>
          <w:szCs w:val="20"/>
          <w:lang w:eastAsia="sk-SK"/>
        </w:rPr>
        <w:t xml:space="preserve"> cu denumirea </w:t>
      </w:r>
      <w:r w:rsidR="00C77519" w:rsidRPr="00F42002">
        <w:rPr>
          <w:rFonts w:cs="Arial"/>
          <w:i/>
          <w:iCs/>
          <w:szCs w:val="20"/>
          <w:lang w:eastAsia="sk-SK"/>
        </w:rPr>
        <w:t>organizației</w:t>
      </w:r>
      <w:r w:rsidRPr="00F42002">
        <w:rPr>
          <w:rFonts w:cs="Arial"/>
          <w:i/>
          <w:iCs/>
          <w:szCs w:val="20"/>
          <w:lang w:eastAsia="sk-SK"/>
        </w:rPr>
        <w:t xml:space="preserve"> solicitante)</w:t>
      </w:r>
      <w:r w:rsidR="00D07884" w:rsidRPr="00F42002">
        <w:rPr>
          <w:rFonts w:cs="Arial"/>
          <w:i/>
          <w:iCs/>
          <w:szCs w:val="20"/>
          <w:lang w:eastAsia="sk-SK"/>
        </w:rPr>
        <w:t>...</w:t>
      </w:r>
      <w:r w:rsidR="00A46DEC" w:rsidRPr="00F42002">
        <w:rPr>
          <w:rFonts w:cs="Arial"/>
          <w:i/>
          <w:iCs/>
          <w:szCs w:val="20"/>
          <w:lang w:eastAsia="sk-SK"/>
        </w:rPr>
        <w:t>..................</w:t>
      </w:r>
      <w:r w:rsidR="00582F4C" w:rsidRPr="00F42002">
        <w:rPr>
          <w:rFonts w:cs="Arial"/>
          <w:i/>
          <w:iCs/>
          <w:szCs w:val="20"/>
          <w:lang w:eastAsia="sk-SK"/>
        </w:rPr>
        <w:t>.............</w:t>
      </w:r>
      <w:r w:rsidR="00A46DEC" w:rsidRPr="00F42002">
        <w:rPr>
          <w:rFonts w:cs="Arial"/>
          <w:i/>
          <w:iCs/>
          <w:szCs w:val="20"/>
          <w:lang w:eastAsia="sk-SK"/>
        </w:rPr>
        <w:t>......................</w:t>
      </w:r>
      <w:r w:rsidRPr="00F42002">
        <w:rPr>
          <w:snapToGrid w:val="0"/>
          <w:szCs w:val="20"/>
        </w:rPr>
        <w:t xml:space="preserve">, </w:t>
      </w:r>
      <w:r w:rsidR="00D07884" w:rsidRPr="00F42002">
        <w:rPr>
          <w:snapToGrid w:val="0"/>
          <w:szCs w:val="20"/>
        </w:rPr>
        <w:t>cunoscând prevederile Codului penal privind falsul în declarații și falsul intelectual</w:t>
      </w:r>
      <w:r w:rsidRPr="00F42002">
        <w:rPr>
          <w:snapToGrid w:val="0"/>
          <w:szCs w:val="20"/>
        </w:rPr>
        <w:t xml:space="preserve">, </w:t>
      </w:r>
      <w:r w:rsidRPr="00F42002">
        <w:rPr>
          <w:b/>
          <w:snapToGrid w:val="0"/>
          <w:szCs w:val="20"/>
        </w:rPr>
        <w:t xml:space="preserve">declar pe propria răspundere că </w:t>
      </w:r>
      <w:r w:rsidR="00AE6D9F" w:rsidRPr="00F42002">
        <w:rPr>
          <w:b/>
          <w:snapToGrid w:val="0"/>
          <w:szCs w:val="20"/>
        </w:rPr>
        <w:t xml:space="preserve">am analizat </w:t>
      </w:r>
      <w:r w:rsidR="00D07884" w:rsidRPr="00F42002">
        <w:rPr>
          <w:b/>
          <w:snapToGrid w:val="0"/>
          <w:szCs w:val="20"/>
        </w:rPr>
        <w:t>ș</w:t>
      </w:r>
      <w:r w:rsidR="00AE6D9F" w:rsidRPr="00F42002">
        <w:rPr>
          <w:b/>
          <w:snapToGrid w:val="0"/>
          <w:szCs w:val="20"/>
        </w:rPr>
        <w:t>i</w:t>
      </w:r>
      <w:r w:rsidR="00C77519" w:rsidRPr="00F42002">
        <w:rPr>
          <w:b/>
          <w:snapToGrid w:val="0"/>
          <w:szCs w:val="20"/>
        </w:rPr>
        <w:t xml:space="preserve"> verificat</w:t>
      </w:r>
      <w:r w:rsidR="007A47CA" w:rsidRPr="00F42002">
        <w:rPr>
          <w:b/>
          <w:snapToGrid w:val="0"/>
          <w:szCs w:val="20"/>
        </w:rPr>
        <w:t>/recepționat</w:t>
      </w:r>
      <w:r w:rsidR="00AE6D9F" w:rsidRPr="00F42002">
        <w:rPr>
          <w:b/>
          <w:snapToGrid w:val="0"/>
          <w:szCs w:val="20"/>
        </w:rPr>
        <w:t xml:space="preserve"> </w:t>
      </w:r>
      <w:r w:rsidRPr="00F42002">
        <w:rPr>
          <w:b/>
          <w:snapToGrid w:val="0"/>
          <w:szCs w:val="20"/>
        </w:rPr>
        <w:t>documentați</w:t>
      </w:r>
      <w:r w:rsidR="00AE6D9F" w:rsidRPr="00F42002">
        <w:rPr>
          <w:b/>
          <w:snapToGrid w:val="0"/>
          <w:szCs w:val="20"/>
        </w:rPr>
        <w:t>a</w:t>
      </w:r>
      <w:r w:rsidR="00D07884" w:rsidRPr="00F42002">
        <w:rPr>
          <w:b/>
          <w:snapToGrid w:val="0"/>
          <w:szCs w:val="20"/>
        </w:rPr>
        <w:t xml:space="preserve"> tehnico-economică</w:t>
      </w:r>
      <w:r w:rsidRPr="00F42002">
        <w:rPr>
          <w:b/>
          <w:snapToGrid w:val="0"/>
          <w:szCs w:val="20"/>
        </w:rPr>
        <w:t xml:space="preserve"> </w:t>
      </w:r>
      <w:r w:rsidR="00F666E9" w:rsidRPr="00F42002">
        <w:rPr>
          <w:b/>
          <w:snapToGrid w:val="0"/>
          <w:szCs w:val="20"/>
        </w:rPr>
        <w:t>pentru proiectul</w:t>
      </w:r>
      <w:r w:rsidR="00F666E9" w:rsidRPr="00F42002">
        <w:rPr>
          <w:snapToGrid w:val="0"/>
          <w:szCs w:val="20"/>
        </w:rPr>
        <w:t xml:space="preserve"> </w:t>
      </w:r>
      <w:r w:rsidR="00A46DEC" w:rsidRPr="00F42002">
        <w:rPr>
          <w:snapToGrid w:val="0"/>
          <w:szCs w:val="20"/>
        </w:rPr>
        <w:t>................................................</w:t>
      </w:r>
      <w:r w:rsidR="00582F4C" w:rsidRPr="00F42002">
        <w:rPr>
          <w:snapToGrid w:val="0"/>
          <w:szCs w:val="20"/>
        </w:rPr>
        <w:t>..</w:t>
      </w:r>
      <w:r w:rsidR="00A46DEC" w:rsidRPr="00F42002">
        <w:rPr>
          <w:snapToGrid w:val="0"/>
          <w:szCs w:val="20"/>
        </w:rPr>
        <w:t>.</w:t>
      </w:r>
      <w:r w:rsidR="00F666E9" w:rsidRPr="00F42002">
        <w:rPr>
          <w:snapToGrid w:val="0"/>
          <w:szCs w:val="20"/>
        </w:rPr>
        <w:t xml:space="preserve"> </w:t>
      </w:r>
      <w:r w:rsidR="00D07884" w:rsidRPr="00F42002">
        <w:rPr>
          <w:b/>
          <w:snapToGrid w:val="0"/>
          <w:szCs w:val="20"/>
        </w:rPr>
        <w:t xml:space="preserve">conform </w:t>
      </w:r>
      <w:r w:rsidR="00C77519" w:rsidRPr="00F42002">
        <w:rPr>
          <w:b/>
          <w:snapToGrid w:val="0"/>
          <w:szCs w:val="20"/>
        </w:rPr>
        <w:t xml:space="preserve">reglementărilor legale </w:t>
      </w:r>
      <w:r w:rsidR="00D07884" w:rsidRPr="00F42002">
        <w:rPr>
          <w:b/>
          <w:snapToGrid w:val="0"/>
          <w:szCs w:val="20"/>
        </w:rPr>
        <w:t>î</w:t>
      </w:r>
      <w:r w:rsidR="00C77519" w:rsidRPr="00F42002">
        <w:rPr>
          <w:b/>
          <w:snapToGrid w:val="0"/>
          <w:szCs w:val="20"/>
        </w:rPr>
        <w:t>n acest sens</w:t>
      </w:r>
      <w:r w:rsidR="00B2082C" w:rsidRPr="00F42002">
        <w:rPr>
          <w:snapToGrid w:val="0"/>
          <w:szCs w:val="20"/>
        </w:rPr>
        <w:t>,</w:t>
      </w:r>
      <w:r w:rsidRPr="00F42002">
        <w:rPr>
          <w:snapToGrid w:val="0"/>
          <w:szCs w:val="20"/>
        </w:rPr>
        <w:t xml:space="preserve"> </w:t>
      </w:r>
      <w:r w:rsidR="00F666E9" w:rsidRPr="00F42002">
        <w:rPr>
          <w:snapToGrid w:val="0"/>
          <w:szCs w:val="20"/>
        </w:rPr>
        <w:t xml:space="preserve">respectiv: </w:t>
      </w:r>
      <w:r w:rsidRPr="00F42002">
        <w:rPr>
          <w:snapToGrid w:val="0"/>
          <w:szCs w:val="20"/>
        </w:rPr>
        <w:t>(</w:t>
      </w:r>
      <w:r w:rsidR="00AE6D9F" w:rsidRPr="00F42002">
        <w:rPr>
          <w:i/>
          <w:snapToGrid w:val="0"/>
          <w:szCs w:val="20"/>
        </w:rPr>
        <w:t>denumire, nr.</w:t>
      </w:r>
      <w:r w:rsidR="00AE6D9F" w:rsidRPr="00F42002">
        <w:rPr>
          <w:snapToGrid w:val="0"/>
          <w:szCs w:val="20"/>
        </w:rPr>
        <w:t xml:space="preserve"> :</w:t>
      </w:r>
      <w:r w:rsidR="00C77519" w:rsidRPr="00F42002">
        <w:rPr>
          <w:snapToGrid w:val="0"/>
          <w:szCs w:val="20"/>
        </w:rPr>
        <w:t xml:space="preserve"> </w:t>
      </w:r>
      <w:r w:rsidR="00AE6D9F" w:rsidRPr="00F42002">
        <w:rPr>
          <w:i/>
          <w:snapToGrid w:val="0"/>
          <w:szCs w:val="20"/>
        </w:rPr>
        <w:t xml:space="preserve">DALI, SF, </w:t>
      </w:r>
      <w:proofErr w:type="spellStart"/>
      <w:r w:rsidR="00AE6D9F" w:rsidRPr="00F42002">
        <w:rPr>
          <w:i/>
          <w:snapToGrid w:val="0"/>
          <w:szCs w:val="20"/>
        </w:rPr>
        <w:t>PT,</w:t>
      </w:r>
      <w:r w:rsidRPr="00F42002">
        <w:rPr>
          <w:i/>
          <w:snapToGrid w:val="0"/>
          <w:szCs w:val="20"/>
        </w:rPr>
        <w:t>după</w:t>
      </w:r>
      <w:proofErr w:type="spellEnd"/>
      <w:r w:rsidRPr="00F42002">
        <w:rPr>
          <w:i/>
          <w:snapToGrid w:val="0"/>
          <w:szCs w:val="20"/>
        </w:rPr>
        <w:t xml:space="preserve"> caz</w:t>
      </w:r>
      <w:r w:rsidR="00CD4295" w:rsidRPr="00F42002">
        <w:rPr>
          <w:i/>
          <w:snapToGrid w:val="0"/>
          <w:szCs w:val="20"/>
        </w:rPr>
        <w:t>)</w:t>
      </w:r>
      <w:r w:rsidR="00D07884" w:rsidRPr="00F42002">
        <w:rPr>
          <w:i/>
          <w:snapToGrid w:val="0"/>
          <w:szCs w:val="20"/>
        </w:rPr>
        <w:t>...</w:t>
      </w:r>
      <w:r w:rsidR="00A46DEC" w:rsidRPr="00F42002">
        <w:rPr>
          <w:i/>
          <w:snapToGrid w:val="0"/>
          <w:szCs w:val="20"/>
        </w:rPr>
        <w:t>.................................................</w:t>
      </w:r>
      <w:r w:rsidR="00CD4295" w:rsidRPr="00F42002">
        <w:rPr>
          <w:i/>
          <w:snapToGrid w:val="0"/>
          <w:szCs w:val="20"/>
        </w:rPr>
        <w:t>,</w:t>
      </w:r>
      <w:r w:rsidR="00B2082C" w:rsidRPr="00F42002">
        <w:t xml:space="preserve"> </w:t>
      </w:r>
      <w:r w:rsidR="00D07884" w:rsidRPr="00F42002">
        <w:t xml:space="preserve">și că aceasta </w:t>
      </w:r>
      <w:r w:rsidR="00B2082C" w:rsidRPr="00F42002">
        <w:rPr>
          <w:b/>
          <w:snapToGrid w:val="0"/>
          <w:szCs w:val="20"/>
        </w:rPr>
        <w:t>asigur</w:t>
      </w:r>
      <w:r w:rsidR="00D07884" w:rsidRPr="00F42002">
        <w:rPr>
          <w:b/>
          <w:snapToGrid w:val="0"/>
          <w:szCs w:val="20"/>
        </w:rPr>
        <w:t>ă</w:t>
      </w:r>
      <w:r w:rsidR="00B2082C" w:rsidRPr="00F42002">
        <w:rPr>
          <w:b/>
          <w:snapToGrid w:val="0"/>
          <w:szCs w:val="20"/>
        </w:rPr>
        <w:t xml:space="preserve"> un nivel de calitate corespunzător</w:t>
      </w:r>
      <w:r w:rsidR="00D07884" w:rsidRPr="00F42002">
        <w:rPr>
          <w:b/>
          <w:snapToGrid w:val="0"/>
          <w:szCs w:val="20"/>
        </w:rPr>
        <w:t>,</w:t>
      </w:r>
      <w:r w:rsidR="00B2082C" w:rsidRPr="00F42002">
        <w:rPr>
          <w:b/>
          <w:snapToGrid w:val="0"/>
          <w:szCs w:val="20"/>
        </w:rPr>
        <w:t xml:space="preserve"> potrivit prevederilor Legii nr.10/1995 privind calitatea în construcții</w:t>
      </w:r>
      <w:r w:rsidR="00D07884" w:rsidRPr="00F42002">
        <w:rPr>
          <w:b/>
          <w:snapToGrid w:val="0"/>
          <w:szCs w:val="20"/>
        </w:rPr>
        <w:t xml:space="preserve"> (republicată)</w:t>
      </w:r>
      <w:r w:rsidR="00B2082C" w:rsidRPr="00F42002">
        <w:rPr>
          <w:b/>
          <w:snapToGrid w:val="0"/>
          <w:szCs w:val="20"/>
        </w:rPr>
        <w:t xml:space="preserve"> </w:t>
      </w:r>
      <w:r w:rsidR="00187535" w:rsidRPr="00F42002">
        <w:rPr>
          <w:b/>
          <w:snapToGrid w:val="0"/>
          <w:szCs w:val="20"/>
        </w:rPr>
        <w:t>ș</w:t>
      </w:r>
      <w:r w:rsidR="00B2082C" w:rsidRPr="00F42002">
        <w:rPr>
          <w:b/>
          <w:snapToGrid w:val="0"/>
          <w:szCs w:val="20"/>
        </w:rPr>
        <w:t>i este conform</w:t>
      </w:r>
      <w:r w:rsidR="00187535" w:rsidRPr="00F42002">
        <w:rPr>
          <w:b/>
          <w:snapToGrid w:val="0"/>
          <w:szCs w:val="20"/>
        </w:rPr>
        <w:t>ă</w:t>
      </w:r>
      <w:r w:rsidR="00B2082C" w:rsidRPr="00F42002">
        <w:rPr>
          <w:b/>
          <w:snapToGrid w:val="0"/>
          <w:szCs w:val="20"/>
        </w:rPr>
        <w:t xml:space="preserve"> prevederilor Hotărârii de Guvern nr.907/2016-actualizat</w:t>
      </w:r>
      <w:r w:rsidR="00C870D2" w:rsidRPr="00F42002">
        <w:rPr>
          <w:b/>
          <w:snapToGrid w:val="0"/>
          <w:szCs w:val="20"/>
        </w:rPr>
        <w:t>ă</w:t>
      </w:r>
      <w:r w:rsidR="00B2082C" w:rsidRPr="00F42002">
        <w:rPr>
          <w:snapToGrid w:val="0"/>
          <w:szCs w:val="20"/>
        </w:rPr>
        <w:t>.</w:t>
      </w:r>
    </w:p>
    <w:p w14:paraId="4CB91BC9" w14:textId="77777777" w:rsidR="006A000C" w:rsidRPr="00F42002" w:rsidRDefault="006A000C" w:rsidP="00A46DEC">
      <w:pPr>
        <w:spacing w:line="276" w:lineRule="auto"/>
        <w:jc w:val="center"/>
      </w:pPr>
    </w:p>
    <w:p w14:paraId="746BC2B0" w14:textId="77777777" w:rsidR="006A000C" w:rsidRPr="00F42002" w:rsidRDefault="006A000C" w:rsidP="00A46DEC">
      <w:pPr>
        <w:spacing w:line="276" w:lineRule="auto"/>
        <w:jc w:val="center"/>
      </w:pPr>
    </w:p>
    <w:p w14:paraId="6518BD84" w14:textId="77777777" w:rsidR="006A000C" w:rsidRPr="00F42002" w:rsidRDefault="006A000C" w:rsidP="00A46DEC">
      <w:pPr>
        <w:spacing w:line="276" w:lineRule="auto"/>
        <w:jc w:val="center"/>
      </w:pPr>
    </w:p>
    <w:p w14:paraId="012B5A3B" w14:textId="77777777" w:rsidR="006A000C" w:rsidRPr="00F42002" w:rsidRDefault="006A000C" w:rsidP="00A46DEC">
      <w:pPr>
        <w:spacing w:line="276" w:lineRule="auto"/>
        <w:jc w:val="center"/>
      </w:pPr>
    </w:p>
    <w:p w14:paraId="773144C6" w14:textId="77777777" w:rsidR="006A000C" w:rsidRPr="00F42002" w:rsidRDefault="006A000C" w:rsidP="00A46DEC">
      <w:pPr>
        <w:spacing w:line="276" w:lineRule="auto"/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D4295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F42002" w:rsidRDefault="006A000C" w:rsidP="00A46DEC">
            <w:pPr>
              <w:spacing w:line="276" w:lineRule="auto"/>
              <w:jc w:val="both"/>
              <w:rPr>
                <w:szCs w:val="20"/>
              </w:rPr>
            </w:pPr>
            <w:r w:rsidRPr="00F4200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F42002" w:rsidRDefault="006A000C" w:rsidP="00A46DEC">
            <w:pPr>
              <w:spacing w:line="276" w:lineRule="auto"/>
              <w:jc w:val="both"/>
              <w:rPr>
                <w:szCs w:val="20"/>
              </w:rPr>
            </w:pPr>
            <w:r w:rsidRPr="00F42002">
              <w:rPr>
                <w:szCs w:val="20"/>
              </w:rPr>
              <w:t>Semnătura:</w:t>
            </w:r>
          </w:p>
          <w:p w14:paraId="1DCEE566" w14:textId="77777777" w:rsidR="006A000C" w:rsidRPr="00CD4295" w:rsidRDefault="006A000C" w:rsidP="00A46DEC">
            <w:pPr>
              <w:pStyle w:val="instruct"/>
              <w:spacing w:line="276" w:lineRule="auto"/>
              <w:jc w:val="both"/>
              <w:rPr>
                <w:szCs w:val="20"/>
              </w:rPr>
            </w:pPr>
            <w:r w:rsidRPr="00F42002">
              <w:rPr>
                <w:szCs w:val="20"/>
              </w:rPr>
              <w:t>Nume, prenume</w:t>
            </w:r>
          </w:p>
          <w:p w14:paraId="25433AB8" w14:textId="77777777" w:rsidR="006A000C" w:rsidRPr="00CD4295" w:rsidRDefault="006A000C" w:rsidP="00A46DEC">
            <w:pPr>
              <w:pStyle w:val="instruct"/>
              <w:spacing w:line="276" w:lineRule="auto"/>
              <w:jc w:val="both"/>
              <w:rPr>
                <w:szCs w:val="20"/>
              </w:rPr>
            </w:pPr>
          </w:p>
        </w:tc>
      </w:tr>
    </w:tbl>
    <w:p w14:paraId="2111816A" w14:textId="77777777" w:rsidR="006A000C" w:rsidRDefault="006A000C" w:rsidP="00A46DEC">
      <w:pPr>
        <w:spacing w:line="276" w:lineRule="auto"/>
      </w:pPr>
    </w:p>
    <w:p w14:paraId="379E82F2" w14:textId="77777777" w:rsidR="006A000C" w:rsidRDefault="006A000C" w:rsidP="00A46DEC">
      <w:pPr>
        <w:spacing w:line="276" w:lineRule="auto"/>
        <w:jc w:val="center"/>
      </w:pPr>
    </w:p>
    <w:p w14:paraId="571243AC" w14:textId="77777777" w:rsidR="006A000C" w:rsidRDefault="006A000C" w:rsidP="00A46DEC">
      <w:pPr>
        <w:spacing w:line="276" w:lineRule="auto"/>
        <w:jc w:val="center"/>
      </w:pPr>
    </w:p>
    <w:sectPr w:rsidR="006A000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Larisa Petcu" w:date="2023-05-14T15:10:00Z" w:initials="LP">
    <w:p w14:paraId="08620972" w14:textId="24BA61A7" w:rsidR="008B723B" w:rsidRDefault="008B723B" w:rsidP="006A6EB3">
      <w:pPr>
        <w:pStyle w:val="CommentText"/>
      </w:pPr>
      <w:r>
        <w:rPr>
          <w:rStyle w:val="CommentReference"/>
        </w:rPr>
        <w:annotationRef/>
      </w:r>
      <w:r>
        <w:t>OUG 23, art 6, (8): Se poate elimina doar daca se face dovada ca au fost aprobate cf art 42 din Legea 500/2002 si art 44 din Legea 273/2006. Sa corelam cu Declaratia unica?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62097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B7860" w16cex:dateUtc="2023-05-14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620972" w16cid:durableId="280B78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CBA77" w14:textId="77777777" w:rsidR="00BD5F1C" w:rsidRDefault="00BD5F1C" w:rsidP="00096B5F">
      <w:pPr>
        <w:spacing w:before="0" w:after="0"/>
      </w:pPr>
      <w:r>
        <w:separator/>
      </w:r>
    </w:p>
  </w:endnote>
  <w:endnote w:type="continuationSeparator" w:id="0">
    <w:p w14:paraId="1D9DE63E" w14:textId="77777777" w:rsidR="00BD5F1C" w:rsidRDefault="00BD5F1C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84687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C38A05" w14:textId="77777777" w:rsidR="001A5038" w:rsidRPr="00903959" w:rsidRDefault="001A5038" w:rsidP="001A5038">
        <w:pPr>
          <w:tabs>
            <w:tab w:val="center" w:pos="4513"/>
            <w:tab w:val="right" w:pos="9026"/>
          </w:tabs>
          <w:spacing w:after="0"/>
          <w:rPr>
            <w:rFonts w:ascii="Calibri" w:eastAsia="Calibri" w:hAnsi="Calibri"/>
          </w:rPr>
        </w:pPr>
        <w:r w:rsidRPr="00903959">
          <w:rPr>
            <w:noProof/>
          </w:rPr>
          <w:drawing>
            <wp:anchor distT="0" distB="0" distL="114300" distR="114300" simplePos="0" relativeHeight="251659264" behindDoc="0" locked="0" layoutInCell="1" allowOverlap="1" wp14:anchorId="03712F96" wp14:editId="283B3608">
              <wp:simplePos x="0" y="0"/>
              <wp:positionH relativeFrom="margin">
                <wp:align>center</wp:align>
              </wp:positionH>
              <wp:positionV relativeFrom="paragraph">
                <wp:posOffset>13335</wp:posOffset>
              </wp:positionV>
              <wp:extent cx="3654425" cy="237490"/>
              <wp:effectExtent l="0" t="0" r="3175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8869975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442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66929045" w14:textId="77777777" w:rsidR="001A5038" w:rsidRPr="00D358A3" w:rsidRDefault="001A5038" w:rsidP="001A5038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2"/>
          </w:rPr>
        </w:pPr>
      </w:p>
      <w:p w14:paraId="1FB59896" w14:textId="77777777" w:rsidR="001A5038" w:rsidRPr="00D358A3" w:rsidRDefault="001A5038" w:rsidP="001A5038">
        <w:pPr>
          <w:tabs>
            <w:tab w:val="center" w:pos="4513"/>
            <w:tab w:val="right" w:pos="9026"/>
          </w:tabs>
          <w:spacing w:after="60"/>
          <w:jc w:val="center"/>
          <w:rPr>
            <w:rFonts w:ascii="Calibri" w:eastAsia="Calibri" w:hAnsi="Calibri"/>
            <w:b/>
            <w:color w:val="002060"/>
            <w:sz w:val="28"/>
            <w:szCs w:val="28"/>
          </w:rPr>
        </w:pPr>
        <w:r w:rsidRPr="00903959">
          <w:rPr>
            <w:rFonts w:ascii="Calibri" w:eastAsia="Calibri" w:hAnsi="Calibri"/>
            <w:b/>
            <w:noProof/>
            <w:color w:val="002060"/>
            <w:sz w:val="28"/>
            <w:szCs w:val="28"/>
            <w:lang w:eastAsia="ro-RO"/>
          </w:rPr>
          <w:t>www.regionordvest.ro</w:t>
        </w:r>
        <w:r w:rsidRPr="00903959">
          <w:rPr>
            <w:rFonts w:ascii="Calibri" w:eastAsia="Calibri" w:hAnsi="Calibri"/>
            <w:b/>
            <w:color w:val="002060"/>
            <w:sz w:val="28"/>
            <w:szCs w:val="28"/>
          </w:rPr>
          <w:t xml:space="preserve">  I  www.nord-vest.ro</w:t>
        </w:r>
      </w:p>
      <w:p w14:paraId="14AB6D17" w14:textId="77777777" w:rsidR="00D358A3" w:rsidRPr="001A5038" w:rsidRDefault="001A5038" w:rsidP="001A50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A6E0" w14:textId="77777777" w:rsidR="00BD5F1C" w:rsidRDefault="00BD5F1C" w:rsidP="00096B5F">
      <w:pPr>
        <w:spacing w:before="0" w:after="0"/>
      </w:pPr>
      <w:r>
        <w:separator/>
      </w:r>
    </w:p>
  </w:footnote>
  <w:footnote w:type="continuationSeparator" w:id="0">
    <w:p w14:paraId="56856191" w14:textId="77777777" w:rsidR="00BD5F1C" w:rsidRDefault="00BD5F1C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376A9" w14:textId="77777777" w:rsidR="001328C6" w:rsidRDefault="00D358A3">
    <w:pPr>
      <w:pStyle w:val="Header"/>
    </w:pPr>
    <w:r w:rsidRPr="00DA2A99">
      <w:rPr>
        <w:noProof/>
        <w:lang w:val="en-US"/>
      </w:rPr>
      <w:drawing>
        <wp:inline distT="0" distB="0" distL="0" distR="0" wp14:anchorId="09E9BCB6" wp14:editId="66F9424B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2655662">
    <w:abstractNumId w:val="0"/>
  </w:num>
  <w:num w:numId="2" w16cid:durableId="367688080">
    <w:abstractNumId w:val="0"/>
  </w:num>
  <w:num w:numId="3" w16cid:durableId="1075587751">
    <w:abstractNumId w:val="0"/>
  </w:num>
  <w:num w:numId="4" w16cid:durableId="24426316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ianca Archip">
    <w15:presenceInfo w15:providerId="AD" w15:userId="S::bianca.archip@nord-vest.ro::9d1f2e61-ee10-4194-a1cd-0a75e3f1b32b"/>
  </w15:person>
  <w15:person w15:author="Larisa Petcu">
    <w15:presenceInfo w15:providerId="AD" w15:userId="S::Larisa.Petcu@nord-vest.ro::385c96a9-ec42-4e07-a35d-e9683cc375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34D3B"/>
    <w:rsid w:val="00060378"/>
    <w:rsid w:val="00065D77"/>
    <w:rsid w:val="00066A72"/>
    <w:rsid w:val="00082D50"/>
    <w:rsid w:val="00083E65"/>
    <w:rsid w:val="00096B5F"/>
    <w:rsid w:val="000A7C04"/>
    <w:rsid w:val="000B4C02"/>
    <w:rsid w:val="000E07EF"/>
    <w:rsid w:val="000F10DC"/>
    <w:rsid w:val="000F3675"/>
    <w:rsid w:val="000F3F72"/>
    <w:rsid w:val="00106712"/>
    <w:rsid w:val="001328C6"/>
    <w:rsid w:val="001571E5"/>
    <w:rsid w:val="00181904"/>
    <w:rsid w:val="00187535"/>
    <w:rsid w:val="001A0462"/>
    <w:rsid w:val="001A4C0D"/>
    <w:rsid w:val="001A5038"/>
    <w:rsid w:val="001C1CA6"/>
    <w:rsid w:val="001E7B4F"/>
    <w:rsid w:val="00234CFC"/>
    <w:rsid w:val="002576BE"/>
    <w:rsid w:val="0026567B"/>
    <w:rsid w:val="002E0C2C"/>
    <w:rsid w:val="003232A4"/>
    <w:rsid w:val="0033085B"/>
    <w:rsid w:val="00354E98"/>
    <w:rsid w:val="0037062C"/>
    <w:rsid w:val="0038255F"/>
    <w:rsid w:val="003E5310"/>
    <w:rsid w:val="004141E8"/>
    <w:rsid w:val="004410D8"/>
    <w:rsid w:val="00461F4C"/>
    <w:rsid w:val="00466930"/>
    <w:rsid w:val="004A0B4E"/>
    <w:rsid w:val="004E18F9"/>
    <w:rsid w:val="004F698C"/>
    <w:rsid w:val="00520495"/>
    <w:rsid w:val="00541EC2"/>
    <w:rsid w:val="00555397"/>
    <w:rsid w:val="00582F4C"/>
    <w:rsid w:val="005C0167"/>
    <w:rsid w:val="005E06B0"/>
    <w:rsid w:val="005F6614"/>
    <w:rsid w:val="00634C9B"/>
    <w:rsid w:val="00680138"/>
    <w:rsid w:val="006A000C"/>
    <w:rsid w:val="006B2DEB"/>
    <w:rsid w:val="006E6A86"/>
    <w:rsid w:val="006F2AC7"/>
    <w:rsid w:val="006F3F49"/>
    <w:rsid w:val="00702B5A"/>
    <w:rsid w:val="007376D8"/>
    <w:rsid w:val="007679E7"/>
    <w:rsid w:val="00772FDC"/>
    <w:rsid w:val="00776248"/>
    <w:rsid w:val="007A47CA"/>
    <w:rsid w:val="007D5AEA"/>
    <w:rsid w:val="007E6AB3"/>
    <w:rsid w:val="007F0F14"/>
    <w:rsid w:val="007F1B9F"/>
    <w:rsid w:val="007F70A1"/>
    <w:rsid w:val="008004F4"/>
    <w:rsid w:val="00844C52"/>
    <w:rsid w:val="00875167"/>
    <w:rsid w:val="008A0002"/>
    <w:rsid w:val="008B2DA8"/>
    <w:rsid w:val="008B52B4"/>
    <w:rsid w:val="008B723B"/>
    <w:rsid w:val="008D46BC"/>
    <w:rsid w:val="00945353"/>
    <w:rsid w:val="00953ED9"/>
    <w:rsid w:val="009C0906"/>
    <w:rsid w:val="009C35EC"/>
    <w:rsid w:val="009D3761"/>
    <w:rsid w:val="00A10FED"/>
    <w:rsid w:val="00A45E26"/>
    <w:rsid w:val="00A46DEC"/>
    <w:rsid w:val="00A5478F"/>
    <w:rsid w:val="00A8312C"/>
    <w:rsid w:val="00AB1543"/>
    <w:rsid w:val="00AC7EAD"/>
    <w:rsid w:val="00AE4149"/>
    <w:rsid w:val="00AE6D9F"/>
    <w:rsid w:val="00AF073D"/>
    <w:rsid w:val="00AF30C0"/>
    <w:rsid w:val="00B20468"/>
    <w:rsid w:val="00B2082C"/>
    <w:rsid w:val="00BD5F1C"/>
    <w:rsid w:val="00C101BF"/>
    <w:rsid w:val="00C2342E"/>
    <w:rsid w:val="00C643BF"/>
    <w:rsid w:val="00C77295"/>
    <w:rsid w:val="00C77519"/>
    <w:rsid w:val="00C83B13"/>
    <w:rsid w:val="00C870D2"/>
    <w:rsid w:val="00CC0396"/>
    <w:rsid w:val="00CD4295"/>
    <w:rsid w:val="00CF3E4A"/>
    <w:rsid w:val="00CF7B0A"/>
    <w:rsid w:val="00D07884"/>
    <w:rsid w:val="00D12A92"/>
    <w:rsid w:val="00D1744D"/>
    <w:rsid w:val="00D358A3"/>
    <w:rsid w:val="00D511D5"/>
    <w:rsid w:val="00D5413E"/>
    <w:rsid w:val="00D5522C"/>
    <w:rsid w:val="00D74DEE"/>
    <w:rsid w:val="00D80029"/>
    <w:rsid w:val="00D90761"/>
    <w:rsid w:val="00DD6876"/>
    <w:rsid w:val="00E03276"/>
    <w:rsid w:val="00E13189"/>
    <w:rsid w:val="00E1374C"/>
    <w:rsid w:val="00E23F35"/>
    <w:rsid w:val="00E416CC"/>
    <w:rsid w:val="00E570E0"/>
    <w:rsid w:val="00E93DDD"/>
    <w:rsid w:val="00E93DF4"/>
    <w:rsid w:val="00ED66A5"/>
    <w:rsid w:val="00EE6175"/>
    <w:rsid w:val="00EF45CB"/>
    <w:rsid w:val="00F405D9"/>
    <w:rsid w:val="00F42002"/>
    <w:rsid w:val="00F44661"/>
    <w:rsid w:val="00F666E9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ți un document nou." ma:contentTypeScope="" ma:versionID="2c6da29114fc698a4f63c9988cf848ae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10399153193d0362cdd6d3b1c975f35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E3BAEE-8A12-4EDF-A4C8-C5A049AF13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460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Mirela Biris</cp:lastModifiedBy>
  <cp:revision>22</cp:revision>
  <cp:lastPrinted>2017-04-05T13:29:00Z</cp:lastPrinted>
  <dcterms:created xsi:type="dcterms:W3CDTF">2023-05-12T10:07:00Z</dcterms:created>
  <dcterms:modified xsi:type="dcterms:W3CDTF">2023-05-28T09:49:00Z</dcterms:modified>
</cp:coreProperties>
</file>